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37633" w14:textId="77777777" w:rsidR="00811944" w:rsidRPr="00771A38" w:rsidRDefault="00811944">
      <w:pPr>
        <w:rPr>
          <w:rFonts w:ascii="Segoe UI" w:hAnsi="Segoe UI" w:cs="Segoe UI"/>
        </w:rPr>
      </w:pPr>
    </w:p>
    <w:p w14:paraId="2E7A340E" w14:textId="57153FCE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del w:id="0" w:author="Fronček Szabová Laura" w:date="2025-11-05T11:33:00Z" w16du:dateUtc="2025-11-05T10:33:00Z">
        <w:r w:rsidR="00687122" w:rsidRPr="00771A38" w:rsidDel="0010724E">
          <w:rPr>
            <w:rFonts w:ascii="Segoe UI" w:hAnsi="Segoe UI" w:cs="Segoe UI"/>
            <w:b/>
            <w:sz w:val="28"/>
            <w:szCs w:val="28"/>
          </w:rPr>
          <w:delText>zadavatele</w:delText>
        </w:r>
      </w:del>
      <w:ins w:id="1" w:author="Fronček Szabová Laura" w:date="2025-11-05T11:33:00Z" w16du:dateUtc="2025-11-05T10:33:00Z">
        <w:del w:id="2" w:author="Švecova Jitka" w:date="2025-11-06T14:32:00Z" w16du:dateUtc="2025-11-06T13:32:00Z">
          <w:r w:rsidR="0010724E" w:rsidDel="00F1459E">
            <w:rPr>
              <w:rFonts w:ascii="Segoe UI" w:hAnsi="Segoe UI" w:cs="Segoe UI"/>
              <w:b/>
              <w:sz w:val="28"/>
              <w:szCs w:val="28"/>
            </w:rPr>
            <w:delText>příjemce/</w:delText>
          </w:r>
        </w:del>
        <w:r w:rsidR="0010724E">
          <w:rPr>
            <w:rFonts w:ascii="Segoe UI" w:hAnsi="Segoe UI" w:cs="Segoe UI"/>
            <w:b/>
            <w:sz w:val="28"/>
            <w:szCs w:val="28"/>
          </w:rPr>
          <w:t>žadatel</w:t>
        </w:r>
      </w:ins>
      <w:ins w:id="3" w:author="Švecova Jitka" w:date="2025-11-06T14:32:00Z" w16du:dateUtc="2025-11-06T13:32:00Z">
        <w:r w:rsidR="00F1459E">
          <w:rPr>
            <w:rFonts w:ascii="Segoe UI" w:hAnsi="Segoe UI" w:cs="Segoe UI"/>
            <w:b/>
            <w:sz w:val="28"/>
            <w:szCs w:val="28"/>
          </w:rPr>
          <w:t>e/příjemce</w:t>
        </w:r>
      </w:ins>
    </w:p>
    <w:p w14:paraId="2A3FEF81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42C4FAC4" w14:textId="64C49D0E" w:rsidR="00995618" w:rsidRPr="00995618" w:rsidRDefault="00E90F94" w:rsidP="00995618">
      <w:pPr>
        <w:spacing w:after="120"/>
        <w:jc w:val="both"/>
        <w:rPr>
          <w:ins w:id="4" w:author="Švecova Jitka" w:date="2025-11-06T14:33:00Z" w16du:dateUtc="2025-11-06T13:33:00Z"/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2D0274">
        <w:rPr>
          <w:rFonts w:ascii="Segoe UI" w:hAnsi="Segoe UI" w:cs="Segoe UI"/>
          <w:sz w:val="20"/>
          <w:szCs w:val="20"/>
        </w:rPr>
        <w:t>2021</w:t>
      </w:r>
      <w:r w:rsidR="002D0274" w:rsidRPr="00DA34ED">
        <w:rPr>
          <w:rFonts w:ascii="Segoe UI" w:hAnsi="Segoe UI" w:cs="Segoe UI"/>
          <w:sz w:val="20"/>
          <w:szCs w:val="20"/>
        </w:rPr>
        <w:t>/</w:t>
      </w:r>
      <w:r w:rsidR="002D0274">
        <w:rPr>
          <w:rFonts w:ascii="Segoe UI" w:hAnsi="Segoe UI" w:cs="Segoe UI"/>
          <w:sz w:val="20"/>
          <w:szCs w:val="20"/>
        </w:rPr>
        <w:t xml:space="preserve">1060 </w:t>
      </w:r>
      <w:del w:id="5" w:author="Švecova Jitka" w:date="2025-11-03T14:38:00Z" w16du:dateUtc="2025-11-03T13:38:00Z">
        <w:r w:rsidR="00687122" w:rsidRPr="006D45C9" w:rsidDel="00251FC1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6D45C9" w:rsidDel="00251FC1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687122" w:rsidRPr="006D45C9" w:rsidDel="00251FC1">
          <w:rPr>
            <w:rFonts w:ascii="Segoe UI" w:hAnsi="Segoe UI" w:cs="Segoe UI"/>
            <w:sz w:val="20"/>
            <w:szCs w:val="20"/>
            <w:highlight w:val="lightGray"/>
          </w:rPr>
          <w:delText xml:space="preserve">. </w:delText>
        </w:r>
      </w:del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6" w:author="Švecova Jitka" w:date="2025-11-03T14:38:00Z" w16du:dateUtc="2025-11-03T13:38:00Z">
        <w:r w:rsidR="00251FC1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ins w:id="7" w:author="Švecova Jitka" w:date="2025-11-03T14:38:00Z" w16du:dateUtc="2025-11-03T13:38:00Z">
        <w:r w:rsidR="00251FC1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6D45C9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del w:id="8" w:author="Švecova Jitka" w:date="2025-11-03T14:38:00Z" w16du:dateUtc="2025-11-03T13:38:00Z">
        <w:r w:rsidR="00687122" w:rsidRPr="006D45C9" w:rsidDel="00251FC1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OPŽP</w:delText>
        </w:r>
      </w:del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9" w:author="Švecova Jitka" w:date="2025-11-03T14:38:00Z" w16du:dateUtc="2025-11-03T13:38:00Z">
        <w:r w:rsidR="00251FC1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6D45C9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6D45C9">
        <w:rPr>
          <w:rFonts w:ascii="Segoe UI" w:hAnsi="Segoe UI" w:cs="Segoe UI"/>
          <w:sz w:val="20"/>
          <w:szCs w:val="20"/>
        </w:rPr>
        <w:t xml:space="preserve"> jako</w:t>
      </w:r>
      <w:r w:rsidR="009607D7" w:rsidRPr="006D45C9">
        <w:rPr>
          <w:rFonts w:ascii="Segoe UI" w:hAnsi="Segoe UI" w:cs="Segoe UI"/>
          <w:sz w:val="20"/>
          <w:szCs w:val="20"/>
        </w:rPr>
        <w:t xml:space="preserve"> veřejný</w:t>
      </w:r>
      <w:r w:rsidR="00687122" w:rsidRPr="006D45C9">
        <w:rPr>
          <w:rFonts w:ascii="Segoe UI" w:hAnsi="Segoe UI" w:cs="Segoe UI"/>
          <w:sz w:val="20"/>
          <w:szCs w:val="20"/>
        </w:rPr>
        <w:t xml:space="preserve"> zadavatel dle § 4 </w:t>
      </w:r>
      <w:r w:rsidR="009607D7" w:rsidRPr="006D45C9">
        <w:rPr>
          <w:rFonts w:ascii="Segoe UI" w:hAnsi="Segoe UI" w:cs="Segoe UI"/>
          <w:sz w:val="20"/>
          <w:szCs w:val="20"/>
        </w:rPr>
        <w:t xml:space="preserve">odst. 1 </w:t>
      </w:r>
      <w:r w:rsidR="00687122" w:rsidRPr="006D45C9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6D45C9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6D45C9">
        <w:rPr>
          <w:rFonts w:ascii="Segoe UI" w:hAnsi="Segoe UI" w:cs="Segoe UI"/>
          <w:sz w:val="20"/>
          <w:szCs w:val="20"/>
        </w:rPr>
        <w:t>souladu s</w:t>
      </w:r>
      <w:r w:rsidR="00771A38" w:rsidRPr="006D45C9">
        <w:rPr>
          <w:rFonts w:ascii="Segoe UI" w:hAnsi="Segoe UI" w:cs="Segoe UI"/>
          <w:sz w:val="20"/>
          <w:szCs w:val="20"/>
        </w:rPr>
        <w:t> </w:t>
      </w:r>
      <w:r w:rsidR="00687122" w:rsidRPr="006D45C9">
        <w:rPr>
          <w:rFonts w:ascii="Segoe UI" w:hAnsi="Segoe UI" w:cs="Segoe UI"/>
          <w:sz w:val="20"/>
          <w:szCs w:val="20"/>
        </w:rPr>
        <w:t>ustanovením</w:t>
      </w:r>
      <w:r w:rsidR="00771A38" w:rsidRPr="006D45C9">
        <w:rPr>
          <w:rFonts w:ascii="Segoe UI" w:hAnsi="Segoe UI" w:cs="Segoe UI"/>
          <w:sz w:val="20"/>
          <w:szCs w:val="20"/>
        </w:rPr>
        <w:t xml:space="preserve"> </w:t>
      </w:r>
      <w:r w:rsidR="00697A3F" w:rsidRPr="006D45C9">
        <w:rPr>
          <w:rFonts w:ascii="Segoe UI" w:hAnsi="Segoe UI" w:cs="Segoe UI"/>
          <w:sz w:val="20"/>
          <w:szCs w:val="20"/>
        </w:rPr>
        <w:t>§ 1</w:t>
      </w:r>
      <w:r w:rsidR="00631C8C" w:rsidRPr="006D45C9">
        <w:rPr>
          <w:rFonts w:ascii="Segoe UI" w:hAnsi="Segoe UI" w:cs="Segoe UI"/>
          <w:sz w:val="20"/>
          <w:szCs w:val="20"/>
        </w:rPr>
        <w:t>2</w:t>
      </w:r>
      <w:r w:rsidR="00697A3F" w:rsidRPr="006D45C9">
        <w:rPr>
          <w:rFonts w:ascii="Segoe UI" w:hAnsi="Segoe UI" w:cs="Segoe UI"/>
          <w:sz w:val="20"/>
          <w:szCs w:val="20"/>
        </w:rPr>
        <w:t xml:space="preserve"> </w:t>
      </w:r>
      <w:r w:rsidR="00771A38" w:rsidRPr="006D45C9">
        <w:rPr>
          <w:rFonts w:ascii="Segoe UI" w:hAnsi="Segoe UI" w:cs="Segoe UI"/>
          <w:sz w:val="20"/>
          <w:szCs w:val="20"/>
        </w:rPr>
        <w:t xml:space="preserve">ZZVZ </w:t>
      </w:r>
      <w:r w:rsidR="00687122" w:rsidRPr="006D45C9">
        <w:rPr>
          <w:rFonts w:ascii="Segoe UI" w:hAnsi="Segoe UI" w:cs="Segoe UI"/>
          <w:sz w:val="20"/>
          <w:szCs w:val="20"/>
        </w:rPr>
        <w:t>s</w:t>
      </w:r>
      <w:r w:rsidR="000E1F53" w:rsidRPr="006D45C9">
        <w:rPr>
          <w:rFonts w:ascii="Segoe UI" w:hAnsi="Segoe UI" w:cs="Segoe UI"/>
          <w:sz w:val="20"/>
          <w:szCs w:val="20"/>
        </w:rPr>
        <w:t>p</w:t>
      </w:r>
      <w:r w:rsidR="00687122" w:rsidRPr="006D45C9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6D45C9">
        <w:rPr>
          <w:rFonts w:ascii="Segoe UI" w:hAnsi="Segoe UI" w:cs="Segoe UI"/>
          <w:sz w:val="20"/>
          <w:szCs w:val="20"/>
        </w:rPr>
        <w:t>s</w:t>
      </w:r>
      <w:r w:rsidR="009607D7" w:rsidRPr="006D45C9">
        <w:rPr>
          <w:rFonts w:ascii="Segoe UI" w:hAnsi="Segoe UI" w:cs="Segoe UI"/>
          <w:sz w:val="20"/>
          <w:szCs w:val="20"/>
        </w:rPr>
        <w:t> veřejným zadavatelem</w:t>
      </w:r>
      <w:r w:rsidR="00687122" w:rsidRPr="006D45C9">
        <w:rPr>
          <w:rFonts w:ascii="Segoe UI" w:hAnsi="Segoe UI" w:cs="Segoe UI"/>
          <w:sz w:val="20"/>
          <w:szCs w:val="20"/>
        </w:rPr>
        <w:t xml:space="preserve"> </w:t>
      </w:r>
      <w:del w:id="10" w:author="Švecova Jitka" w:date="2025-11-03T14:38:00Z" w16du:dateUtc="2025-11-03T13:38:00Z">
        <w:r w:rsidR="00687122" w:rsidRPr="006D45C9" w:rsidDel="00251FC1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771A38" w:rsidRPr="006D45C9" w:rsidDel="00251FC1">
          <w:rPr>
            <w:rFonts w:ascii="Segoe UI" w:hAnsi="Segoe UI" w:cs="Segoe UI"/>
            <w:sz w:val="20"/>
            <w:szCs w:val="20"/>
            <w:highlight w:val="lightGray"/>
          </w:rPr>
          <w:delText xml:space="preserve"> </w:delText>
        </w:r>
      </w:del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11" w:author="Švecova Jitka" w:date="2025-11-07T09:01:00Z" w16du:dateUtc="2025-11-07T08:01:00Z">
        <w:r w:rsidR="004037DF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9607D7" w:rsidRPr="006D45C9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ins w:id="12" w:author="Švecova Jitka" w:date="2025-11-07T09:01:00Z" w16du:dateUtc="2025-11-07T08:01:00Z">
        <w:r w:rsidR="004037DF">
          <w:rPr>
            <w:rFonts w:ascii="Segoe UI" w:hAnsi="Segoe UI" w:cs="Segoe UI"/>
            <w:i/>
            <w:sz w:val="20"/>
            <w:szCs w:val="20"/>
            <w:highlight w:val="lightGray"/>
          </w:rPr>
          <w:t>u</w:t>
        </w:r>
      </w:ins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13" w:author="Švecova Jitka" w:date="2025-11-03T14:38:00Z" w16du:dateUtc="2025-11-03T13:38:00Z">
        <w:r w:rsidR="00251FC1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6D45C9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6D45C9">
        <w:rPr>
          <w:rFonts w:ascii="Segoe UI" w:hAnsi="Segoe UI" w:cs="Segoe UI"/>
          <w:sz w:val="20"/>
          <w:szCs w:val="20"/>
        </w:rPr>
        <w:t xml:space="preserve"> </w:t>
      </w:r>
      <w:del w:id="14" w:author="Fronček Szabová Laura" w:date="2025-11-05T11:34:00Z" w16du:dateUtc="2025-11-05T10:34:00Z">
        <w:r w:rsidR="007D2F34" w:rsidRPr="006D45C9" w:rsidDel="00EF6A77">
          <w:rPr>
            <w:rFonts w:ascii="Segoe UI" w:hAnsi="Segoe UI" w:cs="Segoe UI"/>
            <w:sz w:val="20"/>
            <w:szCs w:val="20"/>
          </w:rPr>
          <w:delText xml:space="preserve">týkající se </w:delText>
        </w:r>
        <w:r w:rsidR="00501C5C" w:rsidRPr="006D45C9" w:rsidDel="00EF6A77">
          <w:rPr>
            <w:rFonts w:ascii="Segoe UI" w:hAnsi="Segoe UI" w:cs="Segoe UI"/>
            <w:sz w:val="20"/>
            <w:szCs w:val="20"/>
          </w:rPr>
          <w:delText xml:space="preserve">zadání veřejné zakázky dle § 2 odst. 1 ZZVZ </w:delText>
        </w:r>
      </w:del>
      <w:r w:rsidR="00501C5C" w:rsidRPr="006D45C9">
        <w:rPr>
          <w:rFonts w:ascii="Segoe UI" w:hAnsi="Segoe UI" w:cs="Segoe UI"/>
          <w:sz w:val="20"/>
          <w:szCs w:val="20"/>
        </w:rPr>
        <w:t>s </w:t>
      </w:r>
      <w:r w:rsidR="007D2F34" w:rsidRPr="006D45C9">
        <w:rPr>
          <w:rFonts w:ascii="Segoe UI" w:hAnsi="Segoe UI" w:cs="Segoe UI"/>
          <w:sz w:val="20"/>
          <w:szCs w:val="20"/>
        </w:rPr>
        <w:t>předmět</w:t>
      </w:r>
      <w:r w:rsidR="00501C5C" w:rsidRPr="006D45C9">
        <w:rPr>
          <w:rFonts w:ascii="Segoe UI" w:hAnsi="Segoe UI" w:cs="Segoe UI"/>
          <w:sz w:val="20"/>
          <w:szCs w:val="20"/>
        </w:rPr>
        <w:t>em</w:t>
      </w:r>
      <w:r w:rsidR="007D2F34" w:rsidRPr="006D45C9">
        <w:rPr>
          <w:rFonts w:ascii="Segoe UI" w:hAnsi="Segoe UI" w:cs="Segoe UI"/>
          <w:sz w:val="20"/>
          <w:szCs w:val="20"/>
        </w:rPr>
        <w:t xml:space="preserve"> </w:t>
      </w:r>
      <w:del w:id="15" w:author="Švecova Jitka" w:date="2025-11-03T14:38:00Z" w16du:dateUtc="2025-11-03T13:38:00Z">
        <w:r w:rsidR="007D2F34" w:rsidRPr="006D45C9" w:rsidDel="00251FC1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6D45C9" w:rsidDel="00251FC1">
          <w:rPr>
            <w:rFonts w:ascii="Segoe UI" w:hAnsi="Segoe UI" w:cs="Segoe UI"/>
            <w:sz w:val="20"/>
            <w:szCs w:val="20"/>
            <w:highlight w:val="lightGray"/>
          </w:rPr>
          <w:delText xml:space="preserve">.. </w:delText>
        </w:r>
      </w:del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6D45C9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6D45C9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6D45C9">
        <w:rPr>
          <w:rFonts w:ascii="Segoe UI" w:hAnsi="Segoe UI" w:cs="Segoe UI"/>
          <w:sz w:val="20"/>
          <w:szCs w:val="20"/>
          <w:highlight w:val="lightGray"/>
        </w:rPr>
        <w:t xml:space="preserve">… </w:t>
      </w:r>
      <w:ins w:id="16" w:author="Švecova Jitka" w:date="2025-11-06T14:33:00Z" w16du:dateUtc="2025-11-06T13:33:00Z">
        <w:r w:rsidR="00995618">
          <w:rPr>
            <w:rFonts w:ascii="Segoe UI" w:hAnsi="Segoe UI" w:cs="Segoe UI"/>
            <w:sz w:val="20"/>
            <w:szCs w:val="20"/>
          </w:rPr>
          <w:t xml:space="preserve">v rámci realizace </w:t>
        </w:r>
        <w:r w:rsidR="00995618" w:rsidRPr="00DA34ED">
          <w:rPr>
            <w:rFonts w:ascii="Segoe UI" w:hAnsi="Segoe UI" w:cs="Segoe UI"/>
            <w:sz w:val="20"/>
            <w:szCs w:val="20"/>
          </w:rPr>
          <w:t xml:space="preserve">projektu </w:t>
        </w:r>
        <w:r w:rsidR="00995618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(</w:t>
        </w:r>
        <w:r w:rsidR="00995618">
          <w:rPr>
            <w:rFonts w:ascii="Segoe UI" w:hAnsi="Segoe UI" w:cs="Segoe UI"/>
            <w:i/>
            <w:sz w:val="20"/>
            <w:szCs w:val="20"/>
            <w:highlight w:val="lightGray"/>
          </w:rPr>
          <w:t>název</w:t>
        </w:r>
        <w:r w:rsidR="00995618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)</w:t>
        </w:r>
        <w:r w:rsidR="00995618">
          <w:rPr>
            <w:rFonts w:ascii="Segoe UI" w:hAnsi="Segoe UI" w:cs="Segoe UI"/>
            <w:i/>
            <w:sz w:val="20"/>
            <w:szCs w:val="20"/>
          </w:rPr>
          <w:t>…</w:t>
        </w:r>
        <w:r w:rsidR="00995618">
          <w:rPr>
            <w:rFonts w:ascii="Segoe UI" w:hAnsi="Segoe UI" w:cs="Segoe UI"/>
            <w:sz w:val="20"/>
            <w:szCs w:val="20"/>
          </w:rPr>
          <w:t xml:space="preserve">. </w:t>
        </w:r>
      </w:ins>
      <w:ins w:id="17" w:author="Švecova Jitka" w:date="2025-11-07T08:08:00Z" w16du:dateUtc="2025-11-07T07:08:00Z">
        <w:r w:rsidR="00AF2F9B">
          <w:rPr>
            <w:rFonts w:ascii="Segoe UI" w:hAnsi="Segoe UI" w:cs="Segoe UI"/>
            <w:sz w:val="20"/>
            <w:szCs w:val="20"/>
          </w:rPr>
          <w:t>s</w:t>
        </w:r>
      </w:ins>
      <w:ins w:id="18" w:author="Švecova Jitka" w:date="2025-11-06T14:33:00Z" w16du:dateUtc="2025-11-06T13:33:00Z">
        <w:r w:rsidR="00995618" w:rsidRPr="008272FA">
          <w:rPr>
            <w:rFonts w:ascii="Segoe UI" w:hAnsi="Segoe UI" w:cs="Segoe UI"/>
            <w:sz w:val="20"/>
            <w:szCs w:val="20"/>
          </w:rPr>
          <w:t xml:space="preserve"> </w:t>
        </w:r>
        <w:proofErr w:type="spellStart"/>
        <w:r w:rsidR="00995618" w:rsidRPr="008272FA">
          <w:rPr>
            <w:rFonts w:ascii="Segoe UI" w:hAnsi="Segoe UI" w:cs="Segoe UI"/>
            <w:sz w:val="20"/>
            <w:szCs w:val="20"/>
          </w:rPr>
          <w:t>reg</w:t>
        </w:r>
        <w:proofErr w:type="spellEnd"/>
        <w:r w:rsidR="00995618" w:rsidRPr="008272FA">
          <w:rPr>
            <w:rFonts w:ascii="Segoe UI" w:hAnsi="Segoe UI" w:cs="Segoe UI"/>
            <w:sz w:val="20"/>
            <w:szCs w:val="20"/>
          </w:rPr>
          <w:t xml:space="preserve">. číslem </w:t>
        </w:r>
        <w:proofErr w:type="gramStart"/>
        <w:r w:rsidR="00995618" w:rsidRPr="00DA34ED">
          <w:rPr>
            <w:rFonts w:ascii="Segoe UI" w:hAnsi="Segoe UI" w:cs="Segoe UI"/>
            <w:sz w:val="20"/>
            <w:szCs w:val="20"/>
          </w:rPr>
          <w:t xml:space="preserve"> </w:t>
        </w:r>
        <w:r w:rsidR="00995618" w:rsidRPr="00DA34ED">
          <w:rPr>
            <w:rFonts w:ascii="Segoe UI" w:hAnsi="Segoe UI" w:cs="Segoe UI"/>
            <w:sz w:val="20"/>
            <w:szCs w:val="20"/>
            <w:highlight w:val="lightGray"/>
          </w:rPr>
          <w:t>….</w:t>
        </w:r>
        <w:proofErr w:type="gramEnd"/>
        <w:r w:rsidR="00995618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. </w:t>
        </w:r>
      </w:ins>
    </w:p>
    <w:p w14:paraId="71D3EC58" w14:textId="5394AE77" w:rsidR="00687122" w:rsidRPr="006D45C9" w:rsidDel="00995618" w:rsidRDefault="007D2F34" w:rsidP="006D45C9">
      <w:pPr>
        <w:jc w:val="both"/>
        <w:rPr>
          <w:del w:id="19" w:author="Švecova Jitka" w:date="2025-11-06T14:33:00Z" w16du:dateUtc="2025-11-06T13:33:00Z"/>
          <w:rFonts w:ascii="Segoe UI" w:hAnsi="Segoe UI" w:cs="Segoe UI"/>
          <w:sz w:val="20"/>
          <w:szCs w:val="20"/>
        </w:rPr>
      </w:pPr>
      <w:del w:id="20" w:author="Švecova Jitka" w:date="2025-11-06T14:33:00Z" w16du:dateUtc="2025-11-06T13:33:00Z">
        <w:r w:rsidRPr="006D45C9" w:rsidDel="00995618">
          <w:rPr>
            <w:rFonts w:ascii="Segoe UI" w:hAnsi="Segoe UI" w:cs="Segoe UI"/>
            <w:sz w:val="20"/>
            <w:szCs w:val="20"/>
          </w:rPr>
          <w:delText>v r</w:delText>
        </w:r>
        <w:r w:rsidR="009C4B27" w:rsidRPr="006D45C9" w:rsidDel="00995618">
          <w:rPr>
            <w:rFonts w:ascii="Segoe UI" w:hAnsi="Segoe UI" w:cs="Segoe UI"/>
            <w:sz w:val="20"/>
            <w:szCs w:val="20"/>
          </w:rPr>
          <w:delText xml:space="preserve">ámci realizace projektu </w:delText>
        </w:r>
      </w:del>
      <w:del w:id="21" w:author="Švecova Jitka" w:date="2025-11-03T14:39:00Z" w16du:dateUtc="2025-11-03T13:39:00Z">
        <w:r w:rsidR="009C4B27" w:rsidRPr="006D45C9" w:rsidDel="00BA3BB2">
          <w:rPr>
            <w:rFonts w:ascii="Segoe UI" w:hAnsi="Segoe UI" w:cs="Segoe UI"/>
            <w:sz w:val="20"/>
            <w:szCs w:val="20"/>
          </w:rPr>
          <w:delText>OPŽP č. </w:delText>
        </w:r>
        <w:r w:rsidR="006D45C9" w:rsidRPr="006D45C9" w:rsidDel="00BA3BB2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6D45C9" w:rsidRPr="006D45C9" w:rsidDel="00BA3BB2">
          <w:rPr>
            <w:rFonts w:ascii="Segoe UI" w:hAnsi="Segoe UI" w:cs="Segoe UI"/>
            <w:sz w:val="20"/>
            <w:szCs w:val="20"/>
          </w:rPr>
          <w:delText>.</w:delText>
        </w:r>
        <w:r w:rsidR="009C4B27" w:rsidRPr="006D45C9" w:rsidDel="00BA3BB2">
          <w:rPr>
            <w:rFonts w:ascii="Segoe UI" w:hAnsi="Segoe UI" w:cs="Segoe UI"/>
            <w:sz w:val="20"/>
            <w:szCs w:val="20"/>
          </w:rPr>
          <w:delText>.</w:delText>
        </w:r>
      </w:del>
    </w:p>
    <w:p w14:paraId="716AC386" w14:textId="11738A9C" w:rsidR="00E61984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Důvodem je skutečnost, že</w:t>
      </w:r>
      <w:r w:rsidR="00B81FC6" w:rsidRPr="006D45C9">
        <w:rPr>
          <w:rFonts w:ascii="Segoe UI" w:hAnsi="Segoe UI" w:cs="Segoe UI"/>
          <w:sz w:val="20"/>
          <w:szCs w:val="20"/>
        </w:rPr>
        <w:t>:</w:t>
      </w:r>
    </w:p>
    <w:p w14:paraId="3F73E470" w14:textId="675054A6" w:rsidR="008105C6" w:rsidRPr="006D45C9" w:rsidDel="00D545CD" w:rsidRDefault="00B564B4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del w:id="22" w:author="Švecova Jitka" w:date="2025-11-07T09:04:00Z" w16du:dateUtc="2025-11-07T08:04:00Z"/>
          <w:rFonts w:ascii="Segoe UI" w:hAnsi="Segoe UI" w:cs="Segoe UI"/>
          <w:sz w:val="20"/>
          <w:szCs w:val="20"/>
        </w:rPr>
      </w:pPr>
      <w:ins w:id="23" w:author="Fronček Szabová Laura" w:date="2025-11-04T13:58:00Z" w16du:dateUtc="2025-11-04T12:58:00Z">
        <w:r>
          <w:rPr>
            <w:rFonts w:ascii="Segoe UI" w:hAnsi="Segoe UI" w:cs="Segoe UI"/>
            <w:sz w:val="20"/>
            <w:szCs w:val="20"/>
          </w:rPr>
          <w:t>u</w:t>
        </w:r>
      </w:ins>
      <w:del w:id="24" w:author="Fronček Szabová Laura" w:date="2025-11-04T13:58:00Z" w16du:dateUtc="2025-11-04T12:58:00Z">
        <w:r w:rsidRPr="006D45C9" w:rsidDel="00B564B4">
          <w:rPr>
            <w:rFonts w:ascii="Segoe UI" w:hAnsi="Segoe UI" w:cs="Segoe UI"/>
            <w:sz w:val="20"/>
            <w:szCs w:val="20"/>
          </w:rPr>
          <w:delText>U</w:delText>
        </w:r>
      </w:del>
      <w:r w:rsidR="00501C5C" w:rsidRPr="006D45C9">
        <w:rPr>
          <w:rFonts w:ascii="Segoe UI" w:hAnsi="Segoe UI" w:cs="Segoe UI"/>
          <w:sz w:val="20"/>
          <w:szCs w:val="20"/>
        </w:rPr>
        <w:t>zavře</w:t>
      </w:r>
      <w:ins w:id="25" w:author="Fronček Szabová Laura" w:date="2025-11-04T13:58:00Z" w16du:dateUtc="2025-11-04T12:58:00Z">
        <w:r>
          <w:rPr>
            <w:rFonts w:ascii="Segoe UI" w:hAnsi="Segoe UI" w:cs="Segoe UI"/>
            <w:sz w:val="20"/>
            <w:szCs w:val="20"/>
          </w:rPr>
          <w:t xml:space="preserve">nou smlouvou </w:t>
        </w:r>
        <w:del w:id="26" w:author="Švecova Jitka" w:date="2025-11-07T09:03:00Z" w16du:dateUtc="2025-11-07T08:03:00Z">
          <w:r w:rsidDel="00516124">
            <w:rPr>
              <w:rFonts w:ascii="Segoe UI" w:hAnsi="Segoe UI" w:cs="Segoe UI"/>
              <w:sz w:val="20"/>
              <w:szCs w:val="20"/>
            </w:rPr>
            <w:delText>z</w:delText>
          </w:r>
        </w:del>
      </w:ins>
      <w:del w:id="27" w:author="Fronček Szabová Laura" w:date="2025-11-04T13:58:00Z" w16du:dateUtc="2025-11-04T12:58:00Z">
        <w:r w:rsidR="00501C5C" w:rsidRPr="006D45C9" w:rsidDel="00B564B4">
          <w:rPr>
            <w:rFonts w:ascii="Segoe UI" w:hAnsi="Segoe UI" w:cs="Segoe UI"/>
            <w:sz w:val="20"/>
            <w:szCs w:val="20"/>
          </w:rPr>
          <w:delText>ným smluvním ujednáním</w:delText>
        </w:r>
      </w:del>
      <w:del w:id="28" w:author="Švecova Jitka" w:date="2025-11-07T09:03:00Z" w16du:dateUtc="2025-11-07T08:03:00Z">
        <w:r w:rsidR="00501C5C" w:rsidRPr="006D45C9" w:rsidDel="00516124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501C5C" w:rsidRPr="006D45C9">
        <w:rPr>
          <w:rFonts w:ascii="Segoe UI" w:hAnsi="Segoe UI" w:cs="Segoe UI"/>
          <w:sz w:val="20"/>
          <w:szCs w:val="20"/>
        </w:rPr>
        <w:t xml:space="preserve">mezi </w:t>
      </w:r>
      <w:ins w:id="29" w:author="Fronček Szabová Laura" w:date="2025-11-05T11:35:00Z" w16du:dateUtc="2025-11-05T10:35:00Z">
        <w:del w:id="30" w:author="Švecova Jitka" w:date="2025-11-07T09:01:00Z" w16du:dateUtc="2025-11-07T08:01:00Z">
          <w:r w:rsidR="00EF6A77" w:rsidDel="00707073">
            <w:rPr>
              <w:rFonts w:ascii="Segoe UI" w:hAnsi="Segoe UI" w:cs="Segoe UI"/>
              <w:sz w:val="20"/>
              <w:szCs w:val="20"/>
            </w:rPr>
            <w:delText>příjemcem/</w:delText>
          </w:r>
        </w:del>
        <w:r w:rsidR="00EF6A77">
          <w:rPr>
            <w:rFonts w:ascii="Segoe UI" w:hAnsi="Segoe UI" w:cs="Segoe UI"/>
            <w:sz w:val="20"/>
            <w:szCs w:val="20"/>
          </w:rPr>
          <w:t>žadatelem</w:t>
        </w:r>
      </w:ins>
      <w:ins w:id="31" w:author="Švecova Jitka" w:date="2025-11-07T09:01:00Z" w16du:dateUtc="2025-11-07T08:01:00Z">
        <w:r w:rsidR="00707073">
          <w:rPr>
            <w:rFonts w:ascii="Segoe UI" w:hAnsi="Segoe UI" w:cs="Segoe UI"/>
            <w:sz w:val="20"/>
            <w:szCs w:val="20"/>
          </w:rPr>
          <w:t>/příjemcem</w:t>
        </w:r>
      </w:ins>
      <w:ins w:id="32" w:author="Švecova Jitka" w:date="2025-11-07T09:02:00Z" w16du:dateUtc="2025-11-07T08:02:00Z">
        <w:r w:rsidR="00707073">
          <w:rPr>
            <w:rFonts w:ascii="Segoe UI" w:hAnsi="Segoe UI" w:cs="Segoe UI"/>
            <w:sz w:val="20"/>
            <w:szCs w:val="20"/>
          </w:rPr>
          <w:t xml:space="preserve"> </w:t>
        </w:r>
      </w:ins>
      <w:ins w:id="33" w:author="Fronček Szabová Laura" w:date="2025-11-05T11:35:00Z" w16du:dateUtc="2025-11-05T10:35:00Z">
        <w:del w:id="34" w:author="Švecova Jitka" w:date="2025-11-07T09:01:00Z" w16du:dateUtc="2025-11-07T08:01:00Z">
          <w:r w:rsidR="00EF6A77" w:rsidDel="00707073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  <w:r w:rsidR="00EF6A77">
          <w:rPr>
            <w:rFonts w:ascii="Segoe UI" w:hAnsi="Segoe UI" w:cs="Segoe UI"/>
            <w:sz w:val="20"/>
            <w:szCs w:val="20"/>
          </w:rPr>
          <w:t xml:space="preserve">a </w:t>
        </w:r>
      </w:ins>
      <w:del w:id="35" w:author="Fronček Szabová Laura" w:date="2025-11-05T11:35:00Z" w16du:dateUtc="2025-11-05T10:35:00Z">
        <w:r w:rsidR="00501C5C" w:rsidRPr="006D45C9" w:rsidDel="00EF6A77">
          <w:rPr>
            <w:rFonts w:ascii="Segoe UI" w:hAnsi="Segoe UI" w:cs="Segoe UI"/>
            <w:sz w:val="20"/>
            <w:szCs w:val="20"/>
          </w:rPr>
          <w:delText xml:space="preserve">výše </w:delText>
        </w:r>
        <w:r w:rsidR="00501C5C" w:rsidRPr="006D45C9" w:rsidDel="00907BCF">
          <w:rPr>
            <w:rFonts w:ascii="Segoe UI" w:hAnsi="Segoe UI" w:cs="Segoe UI"/>
            <w:sz w:val="20"/>
            <w:szCs w:val="20"/>
          </w:rPr>
          <w:delText>uvedenými</w:delText>
        </w:r>
      </w:del>
      <w:del w:id="36" w:author="Švecova Jitka" w:date="2025-11-07T09:02:00Z" w16du:dateUtc="2025-11-07T08:02:00Z">
        <w:r w:rsidR="00501C5C" w:rsidRPr="006D45C9" w:rsidDel="00707073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501C5C" w:rsidRPr="006D45C9">
        <w:rPr>
          <w:rFonts w:ascii="Segoe UI" w:hAnsi="Segoe UI" w:cs="Segoe UI"/>
          <w:sz w:val="20"/>
          <w:szCs w:val="20"/>
        </w:rPr>
        <w:t>veřejným</w:t>
      </w:r>
      <w:del w:id="37" w:author="Fronček Szabová Laura" w:date="2025-11-05T11:35:00Z" w16du:dateUtc="2025-11-05T10:35:00Z">
        <w:r w:rsidR="00501C5C" w:rsidRPr="006D45C9" w:rsidDel="00907BCF">
          <w:rPr>
            <w:rFonts w:ascii="Segoe UI" w:hAnsi="Segoe UI" w:cs="Segoe UI"/>
            <w:sz w:val="20"/>
            <w:szCs w:val="20"/>
          </w:rPr>
          <w:delText>i</w:delText>
        </w:r>
      </w:del>
      <w:r w:rsidR="00501C5C" w:rsidRPr="006D45C9">
        <w:rPr>
          <w:rFonts w:ascii="Segoe UI" w:hAnsi="Segoe UI" w:cs="Segoe UI"/>
          <w:sz w:val="20"/>
          <w:szCs w:val="20"/>
        </w:rPr>
        <w:t xml:space="preserve"> zadavatel</w:t>
      </w:r>
      <w:ins w:id="38" w:author="Fronček Szabová Laura" w:date="2025-11-05T11:35:00Z" w16du:dateUtc="2025-11-05T10:35:00Z">
        <w:r w:rsidR="00907BCF">
          <w:rPr>
            <w:rFonts w:ascii="Segoe UI" w:hAnsi="Segoe UI" w:cs="Segoe UI"/>
            <w:sz w:val="20"/>
            <w:szCs w:val="20"/>
          </w:rPr>
          <w:t>em</w:t>
        </w:r>
      </w:ins>
      <w:del w:id="39" w:author="Fronček Szabová Laura" w:date="2025-11-05T11:35:00Z" w16du:dateUtc="2025-11-05T10:35:00Z">
        <w:r w:rsidR="00501C5C" w:rsidRPr="006D45C9" w:rsidDel="00907BCF">
          <w:rPr>
            <w:rFonts w:ascii="Segoe UI" w:hAnsi="Segoe UI" w:cs="Segoe UI"/>
            <w:sz w:val="20"/>
            <w:szCs w:val="20"/>
          </w:rPr>
          <w:delText>i</w:delText>
        </w:r>
      </w:del>
      <w:r w:rsidR="00501C5C" w:rsidRPr="006D45C9">
        <w:rPr>
          <w:rFonts w:ascii="Segoe UI" w:hAnsi="Segoe UI" w:cs="Segoe UI"/>
          <w:sz w:val="20"/>
          <w:szCs w:val="20"/>
        </w:rPr>
        <w:t xml:space="preserve"> </w:t>
      </w:r>
      <w:r w:rsidR="00BC6F3B" w:rsidRPr="006D45C9">
        <w:rPr>
          <w:rFonts w:ascii="Segoe UI" w:hAnsi="Segoe UI" w:cs="Segoe UI"/>
          <w:sz w:val="20"/>
          <w:szCs w:val="20"/>
        </w:rPr>
        <w:t xml:space="preserve">se </w:t>
      </w:r>
      <w:r w:rsidR="00501C5C" w:rsidRPr="006D45C9">
        <w:rPr>
          <w:rFonts w:ascii="Segoe UI" w:hAnsi="Segoe UI" w:cs="Segoe UI"/>
          <w:sz w:val="20"/>
          <w:szCs w:val="20"/>
        </w:rPr>
        <w:t xml:space="preserve">zakládá nebo provádí </w:t>
      </w:r>
      <w:r w:rsidR="00D30290" w:rsidRPr="006D45C9">
        <w:rPr>
          <w:rFonts w:ascii="Segoe UI" w:hAnsi="Segoe UI" w:cs="Segoe UI"/>
          <w:sz w:val="20"/>
          <w:szCs w:val="20"/>
        </w:rPr>
        <w:t xml:space="preserve">vzájemná </w:t>
      </w:r>
      <w:r w:rsidR="00501C5C" w:rsidRPr="006D45C9">
        <w:rPr>
          <w:rFonts w:ascii="Segoe UI" w:hAnsi="Segoe UI" w:cs="Segoe UI"/>
          <w:sz w:val="20"/>
          <w:szCs w:val="20"/>
        </w:rPr>
        <w:t>spoluprác</w:t>
      </w:r>
      <w:r w:rsidR="00BC6F3B" w:rsidRPr="006D45C9">
        <w:rPr>
          <w:rFonts w:ascii="Segoe UI" w:hAnsi="Segoe UI" w:cs="Segoe UI"/>
          <w:sz w:val="20"/>
          <w:szCs w:val="20"/>
        </w:rPr>
        <w:t>e</w:t>
      </w:r>
      <w:r w:rsidR="00501C5C" w:rsidRPr="006D45C9">
        <w:rPr>
          <w:rFonts w:ascii="Segoe UI" w:hAnsi="Segoe UI" w:cs="Segoe UI"/>
          <w:sz w:val="20"/>
          <w:szCs w:val="20"/>
        </w:rPr>
        <w:t xml:space="preserve"> </w:t>
      </w:r>
      <w:ins w:id="40" w:author="Fronček Szabová Laura" w:date="2025-11-05T11:35:00Z" w16du:dateUtc="2025-11-05T10:35:00Z">
        <w:del w:id="41" w:author="Švecova Jitka" w:date="2025-11-07T09:03:00Z" w16du:dateUtc="2025-11-07T08:03:00Z">
          <w:r w:rsidR="00907BCF" w:rsidDel="00777ED3">
            <w:rPr>
              <w:rFonts w:ascii="Segoe UI" w:hAnsi="Segoe UI" w:cs="Segoe UI"/>
              <w:sz w:val="20"/>
              <w:szCs w:val="20"/>
            </w:rPr>
            <w:delText>mezi příjemcem</w:delText>
          </w:r>
        </w:del>
        <w:del w:id="42" w:author="Švecova Jitka" w:date="2025-11-07T08:49:00Z" w16du:dateUtc="2025-11-07T07:49:00Z">
          <w:r w:rsidR="00907BCF" w:rsidDel="006358AF">
            <w:rPr>
              <w:rFonts w:ascii="Segoe UI" w:hAnsi="Segoe UI" w:cs="Segoe UI"/>
              <w:sz w:val="20"/>
              <w:szCs w:val="20"/>
            </w:rPr>
            <w:delText>/žadatelem</w:delText>
          </w:r>
        </w:del>
        <w:del w:id="43" w:author="Švecova Jitka" w:date="2025-11-07T09:03:00Z" w16du:dateUtc="2025-11-07T08:03:00Z">
          <w:r w:rsidR="00907BCF" w:rsidDel="00777ED3">
            <w:rPr>
              <w:rFonts w:ascii="Segoe UI" w:hAnsi="Segoe UI" w:cs="Segoe UI"/>
              <w:sz w:val="20"/>
              <w:szCs w:val="20"/>
            </w:rPr>
            <w:delText xml:space="preserve"> a veřejným </w:delText>
          </w:r>
        </w:del>
      </w:ins>
      <w:ins w:id="44" w:author="Fronček Szabová Laura" w:date="2025-11-04T13:59:00Z" w16du:dateUtc="2025-11-04T12:59:00Z">
        <w:del w:id="45" w:author="Švecova Jitka" w:date="2025-11-07T09:03:00Z" w16du:dateUtc="2025-11-07T08:03:00Z">
          <w:r w:rsidRPr="00E61984" w:rsidDel="00777ED3">
            <w:rPr>
              <w:rFonts w:ascii="Segoe UI" w:hAnsi="Segoe UI" w:cs="Segoe UI"/>
              <w:sz w:val="20"/>
              <w:szCs w:val="20"/>
            </w:rPr>
            <w:delText>zadavatel</w:delText>
          </w:r>
        </w:del>
      </w:ins>
      <w:ins w:id="46" w:author="Fronček Szabová Laura" w:date="2025-11-05T11:35:00Z" w16du:dateUtc="2025-11-05T10:35:00Z">
        <w:del w:id="47" w:author="Švecova Jitka" w:date="2025-11-07T09:03:00Z" w16du:dateUtc="2025-11-07T08:03:00Z">
          <w:r w:rsidR="00907BCF" w:rsidDel="00777ED3">
            <w:rPr>
              <w:rFonts w:ascii="Segoe UI" w:hAnsi="Segoe UI" w:cs="Segoe UI"/>
              <w:sz w:val="20"/>
              <w:szCs w:val="20"/>
            </w:rPr>
            <w:delText>em</w:delText>
          </w:r>
        </w:del>
      </w:ins>
      <w:ins w:id="48" w:author="Fronček Szabová Laura" w:date="2025-11-04T13:59:00Z" w16du:dateUtc="2025-11-04T12:59:00Z">
        <w:del w:id="49" w:author="Švecova Jitka" w:date="2025-11-07T09:03:00Z" w16du:dateUtc="2025-11-07T08:03:00Z">
          <w:r w:rsidRPr="00E61984" w:rsidDel="00777ED3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  <w:r w:rsidRPr="00E61984">
          <w:rPr>
            <w:rFonts w:ascii="Segoe UI" w:hAnsi="Segoe UI" w:cs="Segoe UI"/>
            <w:sz w:val="20"/>
            <w:szCs w:val="20"/>
          </w:rPr>
          <w:t>za účelem dosahování jejich společných cílů směřujících k zajišťování veřejných potřeb, které mají tito veřejní zadavatelé zajišťovat</w:t>
        </w:r>
      </w:ins>
      <w:ins w:id="50" w:author="Švecova Jitka" w:date="2025-11-07T09:03:00Z" w16du:dateUtc="2025-11-07T08:03:00Z">
        <w:r w:rsidR="00777ED3">
          <w:rPr>
            <w:rFonts w:ascii="Segoe UI" w:hAnsi="Segoe UI" w:cs="Segoe UI"/>
            <w:sz w:val="20"/>
            <w:szCs w:val="20"/>
          </w:rPr>
          <w:t>.</w:t>
        </w:r>
      </w:ins>
      <w:ins w:id="51" w:author="Fronček Szabová Laura" w:date="2025-11-04T13:59:00Z" w16du:dateUtc="2025-11-04T12:59:00Z">
        <w:r w:rsidRPr="006D45C9" w:rsidDel="00B564B4">
          <w:rPr>
            <w:rFonts w:ascii="Segoe UI" w:hAnsi="Segoe UI" w:cs="Segoe UI"/>
            <w:sz w:val="20"/>
            <w:szCs w:val="20"/>
          </w:rPr>
          <w:t xml:space="preserve"> </w:t>
        </w:r>
      </w:ins>
      <w:del w:id="52" w:author="Fronček Szabová Laura" w:date="2025-11-04T13:59:00Z" w16du:dateUtc="2025-11-04T12:59:00Z">
        <w:r w:rsidR="00501C5C" w:rsidRPr="006D45C9" w:rsidDel="00B564B4">
          <w:rPr>
            <w:rFonts w:ascii="Segoe UI" w:hAnsi="Segoe UI" w:cs="Segoe UI"/>
            <w:sz w:val="20"/>
            <w:szCs w:val="20"/>
          </w:rPr>
          <w:delText xml:space="preserve">s cílem </w:delText>
        </w:r>
        <w:r w:rsidR="008105C6" w:rsidRPr="006D45C9" w:rsidDel="00B564B4">
          <w:rPr>
            <w:rFonts w:ascii="Segoe UI" w:hAnsi="Segoe UI" w:cs="Segoe UI"/>
            <w:sz w:val="20"/>
            <w:szCs w:val="20"/>
          </w:rPr>
          <w:delText>zajistit, aby veřejné služby, které mají zadavatelé zajišťovat, byly zajišťovány za účelem dosažení společných cílů.</w:delText>
        </w:r>
      </w:del>
    </w:p>
    <w:p w14:paraId="5C0F7A32" w14:textId="13FE4177" w:rsidR="00E47744" w:rsidRPr="00D545CD" w:rsidRDefault="00E47744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  <w:rPrChange w:id="53" w:author="Švecova Jitka" w:date="2025-11-07T09:04:00Z" w16du:dateUtc="2025-11-07T08:04:00Z">
            <w:rPr/>
          </w:rPrChange>
        </w:rPr>
        <w:pPrChange w:id="54" w:author="Švecova Jitka" w:date="2025-11-07T09:04:00Z" w16du:dateUtc="2025-11-07T08:04:00Z">
          <w:pPr>
            <w:ind w:left="709"/>
            <w:jc w:val="both"/>
          </w:pPr>
        </w:pPrChange>
      </w:pPr>
      <w:r w:rsidRPr="00D545CD">
        <w:rPr>
          <w:rFonts w:ascii="Segoe UI" w:hAnsi="Segoe UI" w:cs="Segoe UI"/>
          <w:sz w:val="20"/>
          <w:szCs w:val="20"/>
          <w:rPrChange w:id="55" w:author="Švecova Jitka" w:date="2025-11-07T09:04:00Z" w16du:dateUtc="2025-11-07T08:04:00Z">
            <w:rPr/>
          </w:rPrChange>
        </w:rPr>
        <w:t>Uv</w:t>
      </w:r>
      <w:r w:rsidR="007D2F34" w:rsidRPr="00D545CD">
        <w:rPr>
          <w:rFonts w:ascii="Segoe UI" w:hAnsi="Segoe UI" w:cs="Segoe UI"/>
          <w:sz w:val="20"/>
          <w:szCs w:val="20"/>
          <w:rPrChange w:id="56" w:author="Švecova Jitka" w:date="2025-11-07T09:04:00Z" w16du:dateUtc="2025-11-07T08:04:00Z">
            <w:rPr/>
          </w:rPrChange>
        </w:rPr>
        <w:t>áděné</w:t>
      </w:r>
      <w:r w:rsidRPr="00D545CD">
        <w:rPr>
          <w:rFonts w:ascii="Segoe UI" w:hAnsi="Segoe UI" w:cs="Segoe UI"/>
          <w:sz w:val="20"/>
          <w:szCs w:val="20"/>
          <w:rPrChange w:id="57" w:author="Švecova Jitka" w:date="2025-11-07T09:04:00Z" w16du:dateUtc="2025-11-07T08:04:00Z">
            <w:rPr/>
          </w:rPrChange>
        </w:rPr>
        <w:t xml:space="preserve"> </w:t>
      </w:r>
      <w:r w:rsidR="00501C5C" w:rsidRPr="00D545CD">
        <w:rPr>
          <w:rFonts w:ascii="Segoe UI" w:hAnsi="Segoe UI" w:cs="Segoe UI"/>
          <w:sz w:val="20"/>
          <w:szCs w:val="20"/>
          <w:rPrChange w:id="58" w:author="Švecova Jitka" w:date="2025-11-07T09:04:00Z" w16du:dateUtc="2025-11-07T08:04:00Z">
            <w:rPr/>
          </w:rPrChange>
        </w:rPr>
        <w:t xml:space="preserve">skutečnosti vycházejí </w:t>
      </w:r>
      <w:r w:rsidR="00BC6F3B" w:rsidRPr="00D545CD">
        <w:rPr>
          <w:rFonts w:ascii="Segoe UI" w:hAnsi="Segoe UI" w:cs="Segoe UI"/>
          <w:sz w:val="20"/>
          <w:szCs w:val="20"/>
          <w:rPrChange w:id="59" w:author="Švecova Jitka" w:date="2025-11-07T09:04:00Z" w16du:dateUtc="2025-11-07T08:04:00Z">
            <w:rPr/>
          </w:rPrChange>
        </w:rPr>
        <w:t xml:space="preserve">z </w:t>
      </w:r>
      <w:r w:rsidR="00BC6F3B" w:rsidRPr="00D545CD">
        <w:rPr>
          <w:rFonts w:ascii="Segoe UI" w:hAnsi="Segoe UI" w:cs="Segoe UI"/>
          <w:sz w:val="20"/>
          <w:szCs w:val="20"/>
          <w:highlight w:val="lightGray"/>
          <w:rPrChange w:id="60" w:author="Švecova Jitka" w:date="2025-11-07T09:04:00Z" w16du:dateUtc="2025-11-07T08:04:00Z">
            <w:rPr>
              <w:highlight w:val="lightGray"/>
            </w:rPr>
          </w:rPrChange>
        </w:rPr>
        <w:t xml:space="preserve">……  </w:t>
      </w:r>
      <w:proofErr w:type="gramStart"/>
      <w:r w:rsidR="00BC6F3B" w:rsidRPr="00D545CD">
        <w:rPr>
          <w:rFonts w:ascii="Segoe UI" w:hAnsi="Segoe UI" w:cs="Segoe UI"/>
          <w:i/>
          <w:sz w:val="20"/>
          <w:szCs w:val="20"/>
          <w:highlight w:val="lightGray"/>
          <w:rPrChange w:id="61" w:author="Švecova Jitka" w:date="2025-11-07T09:04:00Z" w16du:dateUtc="2025-11-07T08:04:00Z">
            <w:rPr>
              <w:i/>
              <w:highlight w:val="lightGray"/>
            </w:rPr>
          </w:rPrChange>
        </w:rPr>
        <w:t>( např.</w:t>
      </w:r>
      <w:proofErr w:type="gramEnd"/>
      <w:r w:rsidR="00BC6F3B" w:rsidRPr="00D545CD">
        <w:rPr>
          <w:rFonts w:ascii="Segoe UI" w:hAnsi="Segoe UI" w:cs="Segoe UI"/>
          <w:i/>
          <w:sz w:val="20"/>
          <w:szCs w:val="20"/>
          <w:highlight w:val="lightGray"/>
          <w:rPrChange w:id="62" w:author="Švecova Jitka" w:date="2025-11-07T09:04:00Z" w16du:dateUtc="2025-11-07T08:04:00Z">
            <w:rPr>
              <w:i/>
              <w:highlight w:val="lightGray"/>
            </w:rPr>
          </w:rPrChange>
        </w:rPr>
        <w:t xml:space="preserve"> legislativní požadavky pro obce s rozšířenou působností, krajské úřady</w:t>
      </w:r>
      <w:r w:rsidR="002E1510" w:rsidRPr="00D545CD">
        <w:rPr>
          <w:rFonts w:ascii="Segoe UI" w:hAnsi="Segoe UI" w:cs="Segoe UI"/>
          <w:i/>
          <w:sz w:val="20"/>
          <w:szCs w:val="20"/>
          <w:highlight w:val="lightGray"/>
          <w:rPrChange w:id="63" w:author="Švecova Jitka" w:date="2025-11-07T09:04:00Z" w16du:dateUtc="2025-11-07T08:04:00Z">
            <w:rPr>
              <w:i/>
              <w:highlight w:val="lightGray"/>
            </w:rPr>
          </w:rPrChange>
        </w:rPr>
        <w:t>, zakladatelské smlouvy</w:t>
      </w:r>
      <w:r w:rsidR="00BC6F3B" w:rsidRPr="00D545CD">
        <w:rPr>
          <w:rFonts w:ascii="Segoe UI" w:hAnsi="Segoe UI" w:cs="Segoe UI"/>
          <w:i/>
          <w:sz w:val="20"/>
          <w:szCs w:val="20"/>
          <w:highlight w:val="lightGray"/>
          <w:rPrChange w:id="64" w:author="Švecova Jitka" w:date="2025-11-07T09:04:00Z" w16du:dateUtc="2025-11-07T08:04:00Z">
            <w:rPr>
              <w:i/>
              <w:highlight w:val="lightGray"/>
            </w:rPr>
          </w:rPrChange>
        </w:rPr>
        <w:t>)</w:t>
      </w:r>
      <w:r w:rsidR="00BC6F3B" w:rsidRPr="00D545CD">
        <w:rPr>
          <w:rFonts w:ascii="Segoe UI" w:hAnsi="Segoe UI" w:cs="Segoe UI"/>
          <w:sz w:val="20"/>
          <w:szCs w:val="20"/>
          <w:highlight w:val="lightGray"/>
          <w:rPrChange w:id="65" w:author="Švecova Jitka" w:date="2025-11-07T09:04:00Z" w16du:dateUtc="2025-11-07T08:04:00Z">
            <w:rPr>
              <w:highlight w:val="lightGray"/>
            </w:rPr>
          </w:rPrChange>
        </w:rPr>
        <w:t xml:space="preserve"> ……</w:t>
      </w:r>
      <w:r w:rsidR="00BC6F3B" w:rsidRPr="00D545CD">
        <w:rPr>
          <w:rFonts w:ascii="Segoe UI" w:hAnsi="Segoe UI" w:cs="Segoe UI"/>
          <w:sz w:val="20"/>
          <w:szCs w:val="20"/>
          <w:rPrChange w:id="66" w:author="Švecova Jitka" w:date="2025-11-07T09:04:00Z" w16du:dateUtc="2025-11-07T08:04:00Z">
            <w:rPr/>
          </w:rPrChange>
        </w:rPr>
        <w:t xml:space="preserve"> </w:t>
      </w:r>
      <w:del w:id="67" w:author="Švecova Jitka" w:date="2025-11-06T14:33:00Z" w16du:dateUtc="2025-11-06T13:33:00Z">
        <w:r w:rsidR="00BC6F3B" w:rsidRPr="00D545CD" w:rsidDel="00995618">
          <w:rPr>
            <w:rFonts w:ascii="Segoe UI" w:hAnsi="Segoe UI" w:cs="Segoe UI"/>
            <w:sz w:val="20"/>
            <w:szCs w:val="20"/>
            <w:rPrChange w:id="68" w:author="Švecova Jitka" w:date="2025-11-07T09:04:00Z" w16du:dateUtc="2025-11-07T08:04:00Z">
              <w:rPr/>
            </w:rPrChange>
          </w:rPr>
          <w:delText>a dalších dokumentů, které jsou přílohou k tomuto prohlášení, případně jsou veřejně dostupné na adrese</w:delText>
        </w:r>
        <w:r w:rsidR="00BC6F3B" w:rsidRPr="00D545CD" w:rsidDel="00995618">
          <w:rPr>
            <w:rFonts w:ascii="Segoe UI" w:hAnsi="Segoe UI" w:cs="Segoe UI"/>
            <w:sz w:val="20"/>
            <w:szCs w:val="20"/>
            <w:highlight w:val="lightGray"/>
            <w:rPrChange w:id="69" w:author="Švecova Jitka" w:date="2025-11-07T09:04:00Z" w16du:dateUtc="2025-11-07T08:04:00Z">
              <w:rPr>
                <w:highlight w:val="lightGray"/>
              </w:rPr>
            </w:rPrChange>
          </w:rPr>
          <w:delText xml:space="preserve"> ………</w:delText>
        </w:r>
        <w:r w:rsidRPr="00D545CD" w:rsidDel="00995618">
          <w:rPr>
            <w:rFonts w:ascii="Segoe UI" w:hAnsi="Segoe UI" w:cs="Segoe UI"/>
            <w:sz w:val="20"/>
            <w:szCs w:val="20"/>
            <w:highlight w:val="lightGray"/>
            <w:rPrChange w:id="70" w:author="Švecova Jitka" w:date="2025-11-07T09:04:00Z" w16du:dateUtc="2025-11-07T08:04:00Z">
              <w:rPr>
                <w:highlight w:val="lightGray"/>
              </w:rPr>
            </w:rPrChange>
          </w:rPr>
          <w:delText>.</w:delText>
        </w:r>
      </w:del>
    </w:p>
    <w:p w14:paraId="35AD8C83" w14:textId="54089A74" w:rsidR="00E47744" w:rsidRPr="006D45C9" w:rsidRDefault="00964BA8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předmět </w:t>
      </w:r>
      <w:ins w:id="71" w:author="Fronček Szabová Laura" w:date="2025-11-04T13:59:00Z" w16du:dateUtc="2025-11-04T12:59:00Z">
        <w:r w:rsidR="00234CA6">
          <w:rPr>
            <w:rFonts w:ascii="Segoe UI" w:hAnsi="Segoe UI" w:cs="Segoe UI"/>
            <w:sz w:val="20"/>
            <w:szCs w:val="20"/>
          </w:rPr>
          <w:t xml:space="preserve">smlouvy </w:t>
        </w:r>
      </w:ins>
      <w:del w:id="72" w:author="Fronček Szabová Laura" w:date="2025-11-04T13:59:00Z" w16du:dateUtc="2025-11-04T12:59:00Z">
        <w:r w:rsidRPr="006D45C9" w:rsidDel="00234CA6">
          <w:rPr>
            <w:rFonts w:ascii="Segoe UI" w:hAnsi="Segoe UI" w:cs="Segoe UI"/>
            <w:sz w:val="20"/>
            <w:szCs w:val="20"/>
          </w:rPr>
          <w:delText xml:space="preserve">uzavřeného smluvního ujednání </w:delText>
        </w:r>
      </w:del>
      <w:r w:rsidRPr="006D45C9">
        <w:rPr>
          <w:rFonts w:ascii="Segoe UI" w:hAnsi="Segoe UI" w:cs="Segoe UI"/>
          <w:sz w:val="20"/>
          <w:szCs w:val="20"/>
        </w:rPr>
        <w:t>mezi</w:t>
      </w:r>
      <w:ins w:id="73" w:author="Fronček Szabová Laura" w:date="2025-11-05T11:44:00Z" w16du:dateUtc="2025-11-05T10:44:00Z">
        <w:r w:rsidR="003A7A16">
          <w:rPr>
            <w:rFonts w:ascii="Segoe UI" w:hAnsi="Segoe UI" w:cs="Segoe UI"/>
            <w:sz w:val="20"/>
            <w:szCs w:val="20"/>
          </w:rPr>
          <w:t xml:space="preserve"> </w:t>
        </w:r>
      </w:ins>
      <w:ins w:id="74" w:author="Švecova Jitka" w:date="2025-11-07T09:04:00Z" w16du:dateUtc="2025-11-07T08:04:00Z">
        <w:r w:rsidR="00D545CD">
          <w:rPr>
            <w:rFonts w:ascii="Segoe UI" w:hAnsi="Segoe UI" w:cs="Segoe UI"/>
            <w:sz w:val="20"/>
            <w:szCs w:val="20"/>
          </w:rPr>
          <w:t>žadatelem/</w:t>
        </w:r>
      </w:ins>
      <w:ins w:id="75" w:author="Fronček Szabová Laura" w:date="2025-11-05T11:45:00Z" w16du:dateUtc="2025-11-05T10:45:00Z">
        <w:r w:rsidR="003A7A16">
          <w:rPr>
            <w:rFonts w:ascii="Segoe UI" w:hAnsi="Segoe UI" w:cs="Segoe UI"/>
            <w:sz w:val="20"/>
            <w:szCs w:val="20"/>
          </w:rPr>
          <w:t>příjemcem</w:t>
        </w:r>
        <w:del w:id="76" w:author="Švecova Jitka" w:date="2025-11-07T09:04:00Z" w16du:dateUtc="2025-11-07T08:04:00Z">
          <w:r w:rsidR="003A7A16" w:rsidDel="00D545CD">
            <w:rPr>
              <w:rFonts w:ascii="Segoe UI" w:hAnsi="Segoe UI" w:cs="Segoe UI"/>
              <w:sz w:val="20"/>
              <w:szCs w:val="20"/>
            </w:rPr>
            <w:delText>/žadatelem</w:delText>
          </w:r>
        </w:del>
        <w:r w:rsidR="003A7A16">
          <w:rPr>
            <w:rFonts w:ascii="Segoe UI" w:hAnsi="Segoe UI" w:cs="Segoe UI"/>
            <w:sz w:val="20"/>
            <w:szCs w:val="20"/>
          </w:rPr>
          <w:t xml:space="preserve"> a</w:t>
        </w:r>
      </w:ins>
      <w:r w:rsidRPr="006D45C9">
        <w:rPr>
          <w:rFonts w:ascii="Segoe UI" w:hAnsi="Segoe UI" w:cs="Segoe UI"/>
          <w:sz w:val="20"/>
          <w:szCs w:val="20"/>
        </w:rPr>
        <w:t xml:space="preserve"> výše uvedeným</w:t>
      </w:r>
      <w:del w:id="77" w:author="Fronček Szabová Laura" w:date="2025-11-05T11:45:00Z" w16du:dateUtc="2025-11-05T10:45:00Z">
        <w:r w:rsidRPr="006D45C9" w:rsidDel="003A7A16">
          <w:rPr>
            <w:rFonts w:ascii="Segoe UI" w:hAnsi="Segoe UI" w:cs="Segoe UI"/>
            <w:sz w:val="20"/>
            <w:szCs w:val="20"/>
          </w:rPr>
          <w:delText>i</w:delText>
        </w:r>
      </w:del>
      <w:r w:rsidRPr="006D45C9">
        <w:rPr>
          <w:rFonts w:ascii="Segoe UI" w:hAnsi="Segoe UI" w:cs="Segoe UI"/>
          <w:sz w:val="20"/>
          <w:szCs w:val="20"/>
        </w:rPr>
        <w:t xml:space="preserve"> veřejným</w:t>
      </w:r>
      <w:del w:id="78" w:author="Fronček Szabová Laura" w:date="2025-11-05T11:45:00Z" w16du:dateUtc="2025-11-05T10:45:00Z">
        <w:r w:rsidRPr="006D45C9" w:rsidDel="003A7A16">
          <w:rPr>
            <w:rFonts w:ascii="Segoe UI" w:hAnsi="Segoe UI" w:cs="Segoe UI"/>
            <w:sz w:val="20"/>
            <w:szCs w:val="20"/>
          </w:rPr>
          <w:delText>i</w:delText>
        </w:r>
      </w:del>
      <w:r w:rsidRPr="006D45C9">
        <w:rPr>
          <w:rFonts w:ascii="Segoe UI" w:hAnsi="Segoe UI" w:cs="Segoe UI"/>
          <w:sz w:val="20"/>
          <w:szCs w:val="20"/>
        </w:rPr>
        <w:t xml:space="preserve"> zadavatel</w:t>
      </w:r>
      <w:ins w:id="79" w:author="Fronček Szabová Laura" w:date="2025-11-05T11:45:00Z" w16du:dateUtc="2025-11-05T10:45:00Z">
        <w:r w:rsidR="003A7A16">
          <w:rPr>
            <w:rFonts w:ascii="Segoe UI" w:hAnsi="Segoe UI" w:cs="Segoe UI"/>
            <w:sz w:val="20"/>
            <w:szCs w:val="20"/>
          </w:rPr>
          <w:t>em</w:t>
        </w:r>
      </w:ins>
      <w:del w:id="80" w:author="Fronček Szabová Laura" w:date="2025-11-05T11:45:00Z" w16du:dateUtc="2025-11-05T10:45:00Z">
        <w:r w:rsidRPr="006D45C9" w:rsidDel="003A7A16">
          <w:rPr>
            <w:rFonts w:ascii="Segoe UI" w:hAnsi="Segoe UI" w:cs="Segoe UI"/>
            <w:sz w:val="20"/>
            <w:szCs w:val="20"/>
          </w:rPr>
          <w:delText>i</w:delText>
        </w:r>
      </w:del>
      <w:r w:rsidRPr="006D45C9">
        <w:rPr>
          <w:rFonts w:ascii="Segoe UI" w:hAnsi="Segoe UI" w:cs="Segoe UI"/>
          <w:sz w:val="20"/>
          <w:szCs w:val="20"/>
        </w:rPr>
        <w:t xml:space="preserve"> souvisí s veřejným zájmem</w:t>
      </w:r>
      <w:r w:rsidR="003327C8" w:rsidRPr="006D45C9">
        <w:rPr>
          <w:rFonts w:ascii="Segoe UI" w:hAnsi="Segoe UI" w:cs="Segoe UI"/>
          <w:sz w:val="20"/>
          <w:szCs w:val="20"/>
        </w:rPr>
        <w:t xml:space="preserve"> (potřebou)</w:t>
      </w:r>
      <w:r w:rsidR="00D30290" w:rsidRPr="006D45C9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Pr="006D45C9">
        <w:rPr>
          <w:rFonts w:ascii="Segoe UI" w:hAnsi="Segoe UI" w:cs="Segoe UI"/>
          <w:sz w:val="20"/>
          <w:szCs w:val="20"/>
        </w:rPr>
        <w:t xml:space="preserve">, což je prokazatelné z </w:t>
      </w:r>
      <w:r w:rsidRPr="006D45C9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6D45C9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6D45C9">
        <w:rPr>
          <w:rFonts w:ascii="Segoe UI" w:hAnsi="Segoe UI" w:cs="Segoe UI"/>
          <w:sz w:val="20"/>
          <w:szCs w:val="20"/>
          <w:highlight w:val="lightGray"/>
        </w:rPr>
        <w:t>.</w:t>
      </w:r>
    </w:p>
    <w:p w14:paraId="1DF53F7D" w14:textId="4C8E04F0" w:rsidR="00D90856" w:rsidRDefault="00714B22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ins w:id="82" w:author="Fronček Szabová Laura" w:date="2025-11-04T14:00:00Z" w16du:dateUtc="2025-11-04T13:00:00Z"/>
          <w:rFonts w:ascii="Segoe UI" w:hAnsi="Segoe UI" w:cs="Segoe UI"/>
          <w:sz w:val="20"/>
          <w:szCs w:val="20"/>
        </w:rPr>
      </w:pPr>
      <w:ins w:id="83" w:author="Švecova Jitka" w:date="2025-11-07T08:49:00Z" w16du:dateUtc="2025-11-07T07:49:00Z">
        <w:r>
          <w:rPr>
            <w:rFonts w:ascii="Segoe UI" w:hAnsi="Segoe UI" w:cs="Segoe UI"/>
            <w:sz w:val="20"/>
            <w:szCs w:val="20"/>
          </w:rPr>
          <w:t>žadatel/</w:t>
        </w:r>
      </w:ins>
      <w:ins w:id="84" w:author="Fronček Szabová Laura" w:date="2025-11-05T11:45:00Z" w16du:dateUtc="2025-11-05T10:45:00Z">
        <w:r w:rsidR="0080531E">
          <w:rPr>
            <w:rFonts w:ascii="Segoe UI" w:hAnsi="Segoe UI" w:cs="Segoe UI"/>
            <w:sz w:val="20"/>
            <w:szCs w:val="20"/>
          </w:rPr>
          <w:t>příjemce</w:t>
        </w:r>
        <w:del w:id="85" w:author="Švecova Jitka" w:date="2025-11-07T08:49:00Z" w16du:dateUtc="2025-11-07T07:49:00Z">
          <w:r w:rsidR="0080531E" w:rsidDel="00714B22">
            <w:rPr>
              <w:rFonts w:ascii="Segoe UI" w:hAnsi="Segoe UI" w:cs="Segoe UI"/>
              <w:sz w:val="20"/>
              <w:szCs w:val="20"/>
            </w:rPr>
            <w:delText>/žadatel</w:delText>
          </w:r>
        </w:del>
        <w:r w:rsidR="0080531E">
          <w:rPr>
            <w:rFonts w:ascii="Segoe UI" w:hAnsi="Segoe UI" w:cs="Segoe UI"/>
            <w:sz w:val="20"/>
            <w:szCs w:val="20"/>
          </w:rPr>
          <w:t xml:space="preserve"> a</w:t>
        </w:r>
      </w:ins>
      <w:ins w:id="86" w:author="Fronček Szabová Laura" w:date="2025-11-04T14:00:00Z" w16du:dateUtc="2025-11-04T13:00:00Z">
        <w:r w:rsidR="00D90856" w:rsidRPr="00E61984">
          <w:rPr>
            <w:rFonts w:ascii="Segoe UI" w:hAnsi="Segoe UI" w:cs="Segoe UI"/>
            <w:sz w:val="20"/>
            <w:szCs w:val="20"/>
          </w:rPr>
          <w:t xml:space="preserve"> veřejný zadavatel</w:t>
        </w:r>
      </w:ins>
      <w:ins w:id="87" w:author="Švecova Jitka" w:date="2025-11-07T08:49:00Z" w16du:dateUtc="2025-11-07T07:49:00Z">
        <w:r>
          <w:rPr>
            <w:rFonts w:ascii="Segoe UI" w:hAnsi="Segoe UI" w:cs="Segoe UI"/>
            <w:sz w:val="20"/>
            <w:szCs w:val="20"/>
          </w:rPr>
          <w:t>,</w:t>
        </w:r>
      </w:ins>
      <w:ins w:id="88" w:author="Fronček Szabová Laura" w:date="2025-11-05T11:45:00Z" w16du:dateUtc="2025-11-05T10:45:00Z">
        <w:r w:rsidR="0080531E">
          <w:rPr>
            <w:rFonts w:ascii="Segoe UI" w:hAnsi="Segoe UI" w:cs="Segoe UI"/>
            <w:sz w:val="20"/>
            <w:szCs w:val="20"/>
          </w:rPr>
          <w:t xml:space="preserve"> se kterým je </w:t>
        </w:r>
      </w:ins>
      <w:ins w:id="89" w:author="Švecova Jitka" w:date="2025-11-07T09:05:00Z" w16du:dateUtc="2025-11-07T08:05:00Z">
        <w:r w:rsidR="00B650E4">
          <w:rPr>
            <w:rFonts w:ascii="Segoe UI" w:hAnsi="Segoe UI" w:cs="Segoe UI"/>
            <w:sz w:val="20"/>
            <w:szCs w:val="20"/>
          </w:rPr>
          <w:t xml:space="preserve">smlouva </w:t>
        </w:r>
      </w:ins>
      <w:ins w:id="90" w:author="Fronček Szabová Laura" w:date="2025-11-05T11:45:00Z" w16du:dateUtc="2025-11-05T10:45:00Z">
        <w:r w:rsidR="0080531E">
          <w:rPr>
            <w:rFonts w:ascii="Segoe UI" w:hAnsi="Segoe UI" w:cs="Segoe UI"/>
            <w:sz w:val="20"/>
            <w:szCs w:val="20"/>
          </w:rPr>
          <w:t>uzavíraná</w:t>
        </w:r>
        <w:del w:id="91" w:author="Švecova Jitka" w:date="2025-11-07T09:05:00Z" w16du:dateUtc="2025-11-07T08:05:00Z">
          <w:r w:rsidR="0080531E" w:rsidDel="00B650E4">
            <w:rPr>
              <w:rFonts w:ascii="Segoe UI" w:hAnsi="Segoe UI" w:cs="Segoe UI"/>
              <w:sz w:val="20"/>
              <w:szCs w:val="20"/>
            </w:rPr>
            <w:delText xml:space="preserve"> smlouva</w:delText>
          </w:r>
        </w:del>
      </w:ins>
      <w:ins w:id="92" w:author="Švecova Jitka" w:date="2025-11-07T08:49:00Z" w16du:dateUtc="2025-11-07T07:49:00Z">
        <w:r>
          <w:rPr>
            <w:rFonts w:ascii="Segoe UI" w:hAnsi="Segoe UI" w:cs="Segoe UI"/>
            <w:sz w:val="20"/>
            <w:szCs w:val="20"/>
          </w:rPr>
          <w:t>,</w:t>
        </w:r>
      </w:ins>
      <w:ins w:id="93" w:author="Fronček Szabová Laura" w:date="2025-11-04T14:00:00Z" w16du:dateUtc="2025-11-04T13:00:00Z">
        <w:r w:rsidR="00D90856" w:rsidRPr="00E61984">
          <w:rPr>
            <w:rFonts w:ascii="Segoe UI" w:hAnsi="Segoe UI" w:cs="Segoe UI"/>
            <w:sz w:val="20"/>
            <w:szCs w:val="20"/>
          </w:rPr>
          <w:t xml:space="preserve"> vykonáv</w:t>
        </w:r>
      </w:ins>
      <w:ins w:id="94" w:author="Fronček Szabová Laura" w:date="2025-11-05T11:45:00Z" w16du:dateUtc="2025-11-05T10:45:00Z">
        <w:r w:rsidR="0080531E">
          <w:rPr>
            <w:rFonts w:ascii="Segoe UI" w:hAnsi="Segoe UI" w:cs="Segoe UI"/>
            <w:sz w:val="20"/>
            <w:szCs w:val="20"/>
          </w:rPr>
          <w:t>ají</w:t>
        </w:r>
      </w:ins>
      <w:ins w:id="95" w:author="Fronček Szabová Laura" w:date="2025-11-04T14:00:00Z" w16du:dateUtc="2025-11-04T13:00:00Z">
        <w:r w:rsidR="00D90856" w:rsidRPr="00E61984">
          <w:rPr>
            <w:rFonts w:ascii="Segoe UI" w:hAnsi="Segoe UI" w:cs="Segoe UI"/>
            <w:sz w:val="20"/>
            <w:szCs w:val="20"/>
          </w:rPr>
          <w:t xml:space="preserve"> na otevřeném trhu méně než 20 % svých činností, </w:t>
        </w:r>
        <w:del w:id="96" w:author="Švecova Jitka" w:date="2025-11-07T09:05:00Z" w16du:dateUtc="2025-11-07T08:05:00Z">
          <w:r w:rsidR="00D90856" w:rsidRPr="00E61984" w:rsidDel="00A6166E">
            <w:rPr>
              <w:rFonts w:ascii="Segoe UI" w:hAnsi="Segoe UI" w:cs="Segoe UI"/>
              <w:sz w:val="20"/>
              <w:szCs w:val="20"/>
            </w:rPr>
            <w:delText>kterých</w:delText>
          </w:r>
        </w:del>
      </w:ins>
      <w:ins w:id="97" w:author="Švecova Jitka" w:date="2025-11-07T09:05:00Z" w16du:dateUtc="2025-11-07T08:05:00Z">
        <w:r w:rsidR="00A6166E">
          <w:rPr>
            <w:rFonts w:ascii="Segoe UI" w:hAnsi="Segoe UI" w:cs="Segoe UI"/>
            <w:sz w:val="20"/>
            <w:szCs w:val="20"/>
          </w:rPr>
          <w:t>jichž</w:t>
        </w:r>
      </w:ins>
      <w:ins w:id="98" w:author="Fronček Szabová Laura" w:date="2025-11-04T14:00:00Z" w16du:dateUtc="2025-11-04T13:00:00Z">
        <w:r w:rsidR="00D90856" w:rsidRPr="00E61984">
          <w:rPr>
            <w:rFonts w:ascii="Segoe UI" w:hAnsi="Segoe UI" w:cs="Segoe UI"/>
            <w:sz w:val="20"/>
            <w:szCs w:val="20"/>
          </w:rPr>
          <w:t xml:space="preserve"> se</w:t>
        </w:r>
        <w:r w:rsidR="00D90856">
          <w:rPr>
            <w:rFonts w:ascii="Segoe UI" w:hAnsi="Segoe UI" w:cs="Segoe UI"/>
            <w:sz w:val="20"/>
            <w:szCs w:val="20"/>
          </w:rPr>
          <w:t xml:space="preserve"> tato</w:t>
        </w:r>
        <w:r w:rsidR="00D90856" w:rsidRPr="00E61984">
          <w:rPr>
            <w:rFonts w:ascii="Segoe UI" w:hAnsi="Segoe UI" w:cs="Segoe UI"/>
            <w:sz w:val="20"/>
            <w:szCs w:val="20"/>
          </w:rPr>
          <w:t xml:space="preserve"> spolupráce </w:t>
        </w:r>
        <w:del w:id="99" w:author="Švecova Jitka" w:date="2025-11-07T09:05:00Z" w16du:dateUtc="2025-11-07T08:05:00Z">
          <w:r w:rsidR="00D90856" w:rsidRPr="00E61984" w:rsidDel="00A6166E">
            <w:rPr>
              <w:rFonts w:ascii="Segoe UI" w:hAnsi="Segoe UI" w:cs="Segoe UI"/>
              <w:sz w:val="20"/>
              <w:szCs w:val="20"/>
            </w:rPr>
            <w:delText xml:space="preserve">podle </w:delText>
          </w:r>
        </w:del>
        <w:r w:rsidR="00D90856" w:rsidRPr="00E61984">
          <w:rPr>
            <w:rFonts w:ascii="Segoe UI" w:hAnsi="Segoe UI" w:cs="Segoe UI"/>
            <w:sz w:val="20"/>
            <w:szCs w:val="20"/>
          </w:rPr>
          <w:t>týká</w:t>
        </w:r>
        <w:r w:rsidR="00D90856">
          <w:rPr>
            <w:rFonts w:ascii="Segoe UI" w:hAnsi="Segoe UI" w:cs="Segoe UI"/>
            <w:sz w:val="20"/>
            <w:szCs w:val="20"/>
          </w:rPr>
          <w:t xml:space="preserve">, což </w:t>
        </w:r>
      </w:ins>
      <w:ins w:id="100" w:author="Fronček Szabová Laura" w:date="2025-11-04T14:01:00Z" w16du:dateUtc="2025-11-04T13:01:00Z">
        <w:r w:rsidR="00D90856">
          <w:rPr>
            <w:rFonts w:ascii="Segoe UI" w:hAnsi="Segoe UI" w:cs="Segoe UI"/>
            <w:sz w:val="20"/>
            <w:szCs w:val="20"/>
          </w:rPr>
          <w:t xml:space="preserve">je prokazatelné </w:t>
        </w:r>
      </w:ins>
      <w:ins w:id="101" w:author="Švecova Jitka" w:date="2025-11-07T09:06:00Z" w16du:dateUtc="2025-11-07T08:06:00Z">
        <w:r w:rsidR="00B16ACE">
          <w:t xml:space="preserve">účetních údajů </w:t>
        </w:r>
        <w:r w:rsidR="00B16ACE" w:rsidRPr="00B16ACE">
          <w:rPr>
            <w:rFonts w:ascii="Segoe UI" w:hAnsi="Segoe UI" w:cs="Segoe UI"/>
            <w:i/>
            <w:sz w:val="20"/>
            <w:szCs w:val="20"/>
            <w:highlight w:val="lightGray"/>
            <w:rPrChange w:id="102" w:author="Švecova Jitka" w:date="2025-11-07T09:06:00Z" w16du:dateUtc="2025-11-07T08:06:00Z">
              <w:rPr/>
            </w:rPrChange>
          </w:rPr>
          <w:t xml:space="preserve">(např. výroční zpráva, zpráva o hospodaření) </w:t>
        </w:r>
        <w:r w:rsidR="00B16ACE" w:rsidRPr="00B16ACE">
          <w:rPr>
            <w:rFonts w:ascii="Segoe UI" w:hAnsi="Segoe UI" w:cs="Segoe UI"/>
            <w:i/>
            <w:sz w:val="20"/>
            <w:szCs w:val="20"/>
            <w:highlight w:val="lightGray"/>
            <w:rPrChange w:id="103" w:author="Švecova Jitka" w:date="2025-11-07T09:06:00Z" w16du:dateUtc="2025-11-07T08:06:00Z">
              <w:rPr>
                <w:rFonts w:ascii="Segoe UI" w:hAnsi="Segoe UI" w:cs="Segoe UI"/>
                <w:sz w:val="20"/>
                <w:szCs w:val="20"/>
                <w:highlight w:val="lightGray"/>
              </w:rPr>
            </w:rPrChange>
          </w:rPr>
          <w:t>……</w:t>
        </w:r>
        <w:proofErr w:type="gramStart"/>
        <w:r w:rsidR="00B16ACE" w:rsidRPr="00B16ACE">
          <w:rPr>
            <w:rFonts w:ascii="Segoe UI" w:hAnsi="Segoe UI" w:cs="Segoe UI"/>
            <w:i/>
            <w:sz w:val="20"/>
            <w:szCs w:val="20"/>
            <w:highlight w:val="lightGray"/>
            <w:rPrChange w:id="104" w:author="Švecova Jitka" w:date="2025-11-07T09:06:00Z" w16du:dateUtc="2025-11-07T08:06:00Z">
              <w:rPr>
                <w:rFonts w:ascii="Segoe UI" w:hAnsi="Segoe UI" w:cs="Segoe UI"/>
                <w:sz w:val="20"/>
                <w:szCs w:val="20"/>
                <w:highlight w:val="lightGray"/>
              </w:rPr>
            </w:rPrChange>
          </w:rPr>
          <w:t>…….</w:t>
        </w:r>
        <w:proofErr w:type="gramEnd"/>
        <w:r w:rsidR="00B16ACE" w:rsidRPr="00B16ACE">
          <w:rPr>
            <w:rFonts w:ascii="Segoe UI" w:hAnsi="Segoe UI" w:cs="Segoe UI"/>
            <w:i/>
            <w:sz w:val="20"/>
            <w:szCs w:val="20"/>
            <w:highlight w:val="lightGray"/>
            <w:rPrChange w:id="105" w:author="Švecova Jitka" w:date="2025-11-07T09:06:00Z" w16du:dateUtc="2025-11-07T08:06:00Z">
              <w:rPr>
                <w:rFonts w:ascii="Segoe UI" w:hAnsi="Segoe UI" w:cs="Segoe UI"/>
                <w:sz w:val="20"/>
                <w:szCs w:val="20"/>
                <w:highlight w:val="lightGray"/>
              </w:rPr>
            </w:rPrChange>
          </w:rPr>
          <w:t>.</w:t>
        </w:r>
        <w:r w:rsidR="00B16ACE">
          <w:t>za poslední tři účetní období</w:t>
        </w:r>
      </w:ins>
      <w:ins w:id="106" w:author="Švecova Jitka" w:date="2025-11-07T09:07:00Z" w16du:dateUtc="2025-11-07T08:07:00Z">
        <w:r w:rsidR="0014330A">
          <w:rPr>
            <w:rStyle w:val="Znakapoznpodarou"/>
          </w:rPr>
          <w:footnoteReference w:id="2"/>
        </w:r>
      </w:ins>
      <w:ins w:id="115" w:author="Švecova Jitka" w:date="2025-11-07T09:06:00Z" w16du:dateUtc="2025-11-07T08:06:00Z">
        <w:r w:rsidR="00B16ACE">
          <w:t>.</w:t>
        </w:r>
      </w:ins>
      <w:ins w:id="116" w:author="Fronček Szabová Laura" w:date="2025-11-04T14:01:00Z" w16du:dateUtc="2025-11-04T13:01:00Z">
        <w:del w:id="117" w:author="Švecova Jitka" w:date="2025-11-07T09:06:00Z" w16du:dateUtc="2025-11-07T08:06:00Z">
          <w:r w:rsidR="00D90856" w:rsidDel="00B16ACE">
            <w:rPr>
              <w:rFonts w:ascii="Segoe UI" w:hAnsi="Segoe UI" w:cs="Segoe UI"/>
              <w:sz w:val="20"/>
              <w:szCs w:val="20"/>
            </w:rPr>
            <w:delText>z</w:delText>
          </w:r>
        </w:del>
        <w:r w:rsidR="00D90856">
          <w:rPr>
            <w:rFonts w:ascii="Segoe UI" w:hAnsi="Segoe UI" w:cs="Segoe UI"/>
            <w:sz w:val="20"/>
            <w:szCs w:val="20"/>
          </w:rPr>
          <w:t xml:space="preserve"> </w:t>
        </w:r>
      </w:ins>
      <w:ins w:id="118" w:author="Švecova Jitka" w:date="2025-11-06T14:33:00Z" w16du:dateUtc="2025-11-06T13:33:00Z">
        <w:r w:rsidR="00995618" w:rsidRPr="006D45C9">
          <w:rPr>
            <w:rFonts w:ascii="Segoe UI" w:hAnsi="Segoe UI" w:cs="Segoe UI"/>
            <w:sz w:val="20"/>
            <w:szCs w:val="20"/>
          </w:rPr>
          <w:t xml:space="preserve"> </w:t>
        </w:r>
      </w:ins>
      <w:ins w:id="119" w:author="Fronček Szabová Laura" w:date="2025-11-04T14:01:00Z" w16du:dateUtc="2025-11-04T13:01:00Z">
        <w:del w:id="120" w:author="Švecova Jitka" w:date="2025-11-06T14:33:00Z" w16du:dateUtc="2025-11-06T13:33:00Z">
          <w:r w:rsidR="00D90856" w:rsidDel="00995618">
            <w:rPr>
              <w:rFonts w:ascii="Segoe UI" w:hAnsi="Segoe UI" w:cs="Segoe UI"/>
              <w:sz w:val="20"/>
              <w:szCs w:val="20"/>
            </w:rPr>
            <w:delText>………….</w:delText>
          </w:r>
        </w:del>
      </w:ins>
    </w:p>
    <w:p w14:paraId="602213F3" w14:textId="7DD7542A" w:rsidR="00AB79BE" w:rsidRPr="00AB79BE" w:rsidDel="003839F0" w:rsidRDefault="00AB79BE">
      <w:pPr>
        <w:pStyle w:val="l4"/>
        <w:shd w:val="clear" w:color="auto" w:fill="FFFFFF"/>
        <w:spacing w:before="0" w:beforeAutospacing="0" w:after="0" w:afterAutospacing="0"/>
        <w:ind w:left="709"/>
        <w:jc w:val="both"/>
        <w:rPr>
          <w:ins w:id="121" w:author="Fronček Szabová Laura" w:date="2025-11-04T14:02:00Z" w16du:dateUtc="2025-11-04T13:02:00Z"/>
          <w:del w:id="122" w:author="Švecova Jitka" w:date="2025-11-07T09:08:00Z" w16du:dateUtc="2025-11-07T08:08:00Z"/>
          <w:rFonts w:ascii="Segoe UI" w:eastAsiaTheme="minorHAnsi" w:hAnsi="Segoe UI" w:cs="Segoe UI"/>
          <w:sz w:val="20"/>
          <w:szCs w:val="20"/>
          <w:lang w:eastAsia="en-US"/>
          <w:rPrChange w:id="123" w:author="Fronček Szabová Laura" w:date="2025-11-04T14:02:00Z" w16du:dateUtc="2025-11-04T13:02:00Z">
            <w:rPr>
              <w:ins w:id="124" w:author="Fronček Szabová Laura" w:date="2025-11-04T14:02:00Z" w16du:dateUtc="2025-11-04T13:02:00Z"/>
              <w:del w:id="125" w:author="Švecova Jitka" w:date="2025-11-07T09:08:00Z" w16du:dateUtc="2025-11-07T08:08:00Z"/>
              <w:rFonts w:ascii="Arial" w:hAnsi="Arial" w:cs="Arial"/>
              <w:color w:val="000000"/>
              <w:sz w:val="20"/>
              <w:szCs w:val="20"/>
            </w:rPr>
          </w:rPrChange>
        </w:rPr>
        <w:pPrChange w:id="126" w:author="Švecova Jitka" w:date="2025-11-06T14:34:00Z" w16du:dateUtc="2025-11-06T13:34:00Z">
          <w:pPr>
            <w:pStyle w:val="l4"/>
            <w:numPr>
              <w:numId w:val="4"/>
            </w:numPr>
            <w:shd w:val="clear" w:color="auto" w:fill="FFFFFF"/>
            <w:spacing w:before="0" w:beforeAutospacing="0" w:after="0" w:afterAutospacing="0"/>
            <w:ind w:left="720" w:hanging="360"/>
            <w:jc w:val="both"/>
          </w:pPr>
        </w:pPrChange>
      </w:pPr>
      <w:ins w:id="127" w:author="Fronček Szabová Laura" w:date="2025-11-04T14:02:00Z" w16du:dateUtc="2025-11-04T13:02:00Z">
        <w:r w:rsidRPr="00AB79BE">
          <w:rPr>
            <w:rFonts w:ascii="Segoe UI" w:eastAsiaTheme="minorHAnsi" w:hAnsi="Segoe UI" w:cs="Segoe UI"/>
            <w:sz w:val="20"/>
            <w:szCs w:val="20"/>
            <w:lang w:eastAsia="en-US"/>
            <w:rPrChange w:id="128" w:author="Fronček Szabová Laura" w:date="2025-11-04T14:02:00Z" w16du:dateUtc="2025-11-04T13:02:00Z">
              <w:rPr>
                <w:rFonts w:ascii="Arial" w:hAnsi="Arial" w:cs="Arial"/>
                <w:color w:val="000000"/>
                <w:sz w:val="20"/>
                <w:szCs w:val="20"/>
              </w:rPr>
            </w:rPrChange>
          </w:rPr>
          <w:t xml:space="preserve">Pro určení podílu činností </w:t>
        </w:r>
        <w:r>
          <w:rPr>
            <w:rFonts w:ascii="Segoe UI" w:eastAsiaTheme="minorHAnsi" w:hAnsi="Segoe UI" w:cs="Segoe UI"/>
            <w:sz w:val="20"/>
            <w:szCs w:val="20"/>
            <w:lang w:eastAsia="en-US"/>
          </w:rPr>
          <w:t xml:space="preserve">se </w:t>
        </w:r>
        <w:r w:rsidRPr="00AB79BE">
          <w:rPr>
            <w:rFonts w:ascii="Segoe UI" w:eastAsiaTheme="minorHAnsi" w:hAnsi="Segoe UI" w:cs="Segoe UI"/>
            <w:sz w:val="20"/>
            <w:szCs w:val="20"/>
            <w:lang w:eastAsia="en-US"/>
            <w:rPrChange w:id="129" w:author="Fronček Szabová Laura" w:date="2025-11-04T14:02:00Z" w16du:dateUtc="2025-11-04T13:02:00Z">
              <w:rPr>
                <w:rFonts w:ascii="Arial" w:hAnsi="Arial" w:cs="Arial"/>
                <w:color w:val="000000"/>
                <w:sz w:val="20"/>
                <w:szCs w:val="20"/>
              </w:rPr>
            </w:rPrChange>
          </w:rPr>
          <w:t>bere v úvahu průměrný obrat, pokud je činnost, která je předmětem smlouvy, hrazena jejími příjemci v plné výši. Není-li možné takto postupovat, použijí se jako základ pro výpočet náklady zadavatele vzniklé v souvislosti s činnostmi, kterých se tato spolupráce týká.</w:t>
        </w:r>
      </w:ins>
    </w:p>
    <w:p w14:paraId="41318960" w14:textId="77777777" w:rsidR="00AB79BE" w:rsidRDefault="00AB79BE">
      <w:pPr>
        <w:pStyle w:val="l4"/>
        <w:shd w:val="clear" w:color="auto" w:fill="FFFFFF"/>
        <w:spacing w:before="0" w:beforeAutospacing="0" w:after="0" w:afterAutospacing="0"/>
        <w:ind w:left="709"/>
        <w:jc w:val="both"/>
        <w:rPr>
          <w:ins w:id="130" w:author="Fronček Szabová Laura" w:date="2025-11-04T14:02:00Z" w16du:dateUtc="2025-11-04T13:02:00Z"/>
          <w:rFonts w:ascii="Segoe UI" w:eastAsiaTheme="minorHAnsi" w:hAnsi="Segoe UI" w:cs="Segoe UI"/>
          <w:sz w:val="20"/>
          <w:szCs w:val="20"/>
          <w:lang w:eastAsia="en-US"/>
        </w:rPr>
        <w:pPrChange w:id="131" w:author="Švecova Jitka" w:date="2025-11-06T14:34:00Z" w16du:dateUtc="2025-11-06T13:34:00Z">
          <w:pPr>
            <w:pStyle w:val="l4"/>
            <w:shd w:val="clear" w:color="auto" w:fill="FFFFFF"/>
            <w:spacing w:before="0" w:beforeAutospacing="0" w:after="0" w:afterAutospacing="0"/>
            <w:jc w:val="both"/>
          </w:pPr>
        </w:pPrChange>
      </w:pPr>
    </w:p>
    <w:p w14:paraId="2DB54FC6" w14:textId="4A5BEC2A" w:rsidR="0033515C" w:rsidDel="003839F0" w:rsidRDefault="00AB79BE">
      <w:pPr>
        <w:pStyle w:val="l4"/>
        <w:shd w:val="clear" w:color="auto" w:fill="FFFFFF"/>
        <w:spacing w:before="0" w:beforeAutospacing="0" w:after="0" w:afterAutospacing="0"/>
        <w:ind w:left="709"/>
        <w:jc w:val="both"/>
        <w:rPr>
          <w:ins w:id="132" w:author="Fronček Szabová Laura" w:date="2025-11-05T11:46:00Z" w16du:dateUtc="2025-11-05T10:46:00Z"/>
          <w:del w:id="133" w:author="Švecova Jitka" w:date="2025-11-07T09:08:00Z" w16du:dateUtc="2025-11-07T08:08:00Z"/>
          <w:rFonts w:ascii="Segoe UI" w:eastAsiaTheme="minorHAnsi" w:hAnsi="Segoe UI" w:cs="Segoe UI"/>
          <w:sz w:val="20"/>
          <w:szCs w:val="20"/>
          <w:lang w:eastAsia="en-US"/>
        </w:rPr>
        <w:pPrChange w:id="134" w:author="Švecova Jitka" w:date="2025-11-06T14:34:00Z" w16du:dateUtc="2025-11-06T13:34:00Z">
          <w:pPr>
            <w:pStyle w:val="l4"/>
            <w:shd w:val="clear" w:color="auto" w:fill="FFFFFF"/>
            <w:spacing w:before="0" w:beforeAutospacing="0" w:after="0" w:afterAutospacing="0"/>
            <w:jc w:val="both"/>
          </w:pPr>
        </w:pPrChange>
      </w:pPr>
      <w:ins w:id="135" w:author="Fronček Szabová Laura" w:date="2025-11-04T14:02:00Z" w16du:dateUtc="2025-11-04T13:02:00Z">
        <w:del w:id="136" w:author="Švecova Jitka" w:date="2025-11-07T09:08:00Z" w16du:dateUtc="2025-11-07T08:08:00Z">
          <w:r w:rsidRPr="00AB79BE" w:rsidDel="003839F0">
            <w:rPr>
              <w:rFonts w:ascii="Segoe UI" w:eastAsiaTheme="minorHAnsi" w:hAnsi="Segoe UI" w:cs="Segoe UI"/>
              <w:sz w:val="20"/>
              <w:szCs w:val="20"/>
              <w:lang w:eastAsia="en-US"/>
              <w:rPrChange w:id="137" w:author="Fronček Szabová Laura" w:date="2025-11-04T14:02:00Z" w16du:dateUtc="2025-11-04T13:02:00Z">
                <w:rPr>
                  <w:rFonts w:ascii="Arial" w:hAnsi="Arial" w:cs="Arial"/>
                  <w:color w:val="000000"/>
                  <w:sz w:val="20"/>
                  <w:szCs w:val="20"/>
                </w:rPr>
              </w:rPrChange>
            </w:rPr>
            <w:delText xml:space="preserve">Podíl činností se vypočítá v souhrnu </w:delText>
          </w:r>
        </w:del>
      </w:ins>
      <w:moveFromRangeStart w:id="138" w:author="Švecova Jitka" w:date="2025-11-07T09:07:00Z" w:name="move213398892"/>
      <w:moveFrom w:id="139" w:author="Švecova Jitka" w:date="2025-11-07T09:07:00Z" w16du:dateUtc="2025-11-07T08:07:00Z">
        <w:ins w:id="140" w:author="Fronček Szabová Laura" w:date="2025-11-04T14:02:00Z" w16du:dateUtc="2025-11-04T13:02:00Z">
          <w:r w:rsidRPr="00AB79BE" w:rsidDel="0014330A">
            <w:rPr>
              <w:rFonts w:ascii="Segoe UI" w:eastAsiaTheme="minorHAnsi" w:hAnsi="Segoe UI" w:cs="Segoe UI"/>
              <w:sz w:val="20"/>
              <w:szCs w:val="20"/>
              <w:lang w:eastAsia="en-US"/>
              <w:rPrChange w:id="141" w:author="Fronček Szabová Laura" w:date="2025-11-04T14:02:00Z" w16du:dateUtc="2025-11-04T13:02:00Z">
                <w:rPr>
                  <w:rFonts w:ascii="Arial" w:hAnsi="Arial" w:cs="Arial"/>
                  <w:color w:val="000000"/>
                  <w:sz w:val="20"/>
                  <w:szCs w:val="20"/>
                </w:rPr>
              </w:rPrChange>
            </w:rPr>
            <w:t>za 3 účetní období předcházející účetnímu období, ve kterém došlo k uzavření smlouvy. Vznikla-li nebo zahájila-li právnická osoba příslušnou činnost později nebo došlo k reorganizaci jejích činností, postačí, že dosažení podmínek podle odstavce 1 je věrohodné, zejména na základě plánů činnosti.</w:t>
          </w:r>
        </w:ins>
      </w:moveFrom>
      <w:moveFromRangeEnd w:id="138"/>
    </w:p>
    <w:p w14:paraId="7A223463" w14:textId="026215D9" w:rsidR="0033515C" w:rsidDel="00201446" w:rsidRDefault="0033515C">
      <w:pPr>
        <w:pStyle w:val="l4"/>
        <w:shd w:val="clear" w:color="auto" w:fill="FFFFFF"/>
        <w:spacing w:before="0" w:beforeAutospacing="0" w:after="0" w:afterAutospacing="0"/>
        <w:ind w:left="709"/>
        <w:jc w:val="both"/>
        <w:rPr>
          <w:ins w:id="142" w:author="Fronček Szabová Laura" w:date="2025-11-05T11:46:00Z" w16du:dateUtc="2025-11-05T10:46:00Z"/>
          <w:del w:id="143" w:author="Švecova Jitka" w:date="2025-11-06T14:33:00Z" w16du:dateUtc="2025-11-06T13:33:00Z"/>
          <w:rFonts w:ascii="Segoe UI" w:eastAsiaTheme="minorHAnsi" w:hAnsi="Segoe UI" w:cs="Segoe UI"/>
          <w:sz w:val="20"/>
          <w:szCs w:val="20"/>
          <w:lang w:eastAsia="en-US"/>
        </w:rPr>
        <w:pPrChange w:id="144" w:author="Švecova Jitka" w:date="2025-11-07T09:08:00Z" w16du:dateUtc="2025-11-07T08:08:00Z">
          <w:pPr>
            <w:pStyle w:val="l4"/>
            <w:shd w:val="clear" w:color="auto" w:fill="FFFFFF"/>
            <w:spacing w:before="0" w:beforeAutospacing="0" w:after="0" w:afterAutospacing="0"/>
            <w:jc w:val="both"/>
          </w:pPr>
        </w:pPrChange>
      </w:pPr>
    </w:p>
    <w:p w14:paraId="02CD9CFF" w14:textId="659EB688" w:rsidR="00E47744" w:rsidRPr="0033515C" w:rsidDel="00201446" w:rsidRDefault="00AB79BE">
      <w:pPr>
        <w:pStyle w:val="l4"/>
        <w:rPr>
          <w:del w:id="145" w:author="Švecova Jitka" w:date="2025-11-06T14:33:00Z" w16du:dateUtc="2025-11-06T13:33:00Z"/>
          <w:rFonts w:ascii="Segoe UI" w:hAnsi="Segoe UI" w:cs="Segoe UI"/>
          <w:sz w:val="20"/>
          <w:szCs w:val="20"/>
          <w:rPrChange w:id="146" w:author="Fronček Szabová Laura" w:date="2025-11-05T11:46:00Z" w16du:dateUtc="2025-11-05T10:46:00Z">
            <w:rPr>
              <w:del w:id="147" w:author="Švecova Jitka" w:date="2025-11-06T14:33:00Z" w16du:dateUtc="2025-11-06T13:33:00Z"/>
            </w:rPr>
          </w:rPrChange>
        </w:rPr>
        <w:pPrChange w:id="148" w:author="Švecova Jitka" w:date="2025-11-07T09:08:00Z" w16du:dateUtc="2025-11-07T08:08:00Z">
          <w:pPr>
            <w:pStyle w:val="Odstavecseseznamem"/>
            <w:numPr>
              <w:numId w:val="4"/>
            </w:numPr>
            <w:ind w:hanging="360"/>
            <w:contextualSpacing w:val="0"/>
            <w:jc w:val="both"/>
          </w:pPr>
        </w:pPrChange>
      </w:pPr>
      <w:ins w:id="149" w:author="Fronček Szabová Laura" w:date="2025-11-04T14:04:00Z" w16du:dateUtc="2025-11-04T13:04:00Z">
        <w:del w:id="150" w:author="Švecova Jitka" w:date="2025-11-06T14:33:00Z" w16du:dateUtc="2025-11-06T13:33:00Z">
          <w:r w:rsidDel="00201446">
            <w:rPr>
              <w:rFonts w:ascii="Segoe UI" w:hAnsi="Segoe UI" w:cs="Segoe UI"/>
              <w:sz w:val="20"/>
              <w:szCs w:val="20"/>
            </w:rPr>
            <w:delText>Vše je uvedeno v ú</w:delText>
          </w:r>
        </w:del>
      </w:ins>
      <w:del w:id="151" w:author="Švecova Jitka" w:date="2025-11-06T14:33:00Z" w16du:dateUtc="2025-11-06T13:33:00Z">
        <w:r w:rsidR="004A1C70" w:rsidRPr="00AB79BE" w:rsidDel="00201446">
          <w:rPr>
            <w:rFonts w:ascii="Segoe UI" w:hAnsi="Segoe UI" w:cs="Segoe UI"/>
            <w:sz w:val="20"/>
            <w:szCs w:val="20"/>
            <w:rPrChange w:id="152" w:author="Fronček Szabová Laura" w:date="2025-11-04T14:02:00Z" w16du:dateUtc="2025-11-04T13:02:00Z">
              <w:rPr/>
            </w:rPrChange>
          </w:rPr>
          <w:delText>z celkové činnosti</w:delText>
        </w:r>
        <w:r w:rsidR="00964BA8" w:rsidRPr="00AB79BE" w:rsidDel="00201446">
          <w:rPr>
            <w:rFonts w:ascii="Segoe UI" w:hAnsi="Segoe UI" w:cs="Segoe UI"/>
            <w:sz w:val="20"/>
            <w:szCs w:val="20"/>
            <w:rPrChange w:id="153" w:author="Fronček Szabová Laura" w:date="2025-11-04T14:02:00Z" w16du:dateUtc="2025-11-04T13:02:00Z">
              <w:rPr/>
            </w:rPrChange>
          </w:rPr>
          <w:delText xml:space="preserve"> mezi výše uvedenými veřejnými zadavateli</w:delText>
        </w:r>
        <w:r w:rsidR="004A1C70" w:rsidRPr="00AB79BE" w:rsidDel="00201446">
          <w:rPr>
            <w:rFonts w:ascii="Segoe UI" w:hAnsi="Segoe UI" w:cs="Segoe UI"/>
            <w:sz w:val="20"/>
            <w:szCs w:val="20"/>
            <w:rPrChange w:id="154" w:author="Fronček Szabová Laura" w:date="2025-11-04T14:02:00Z" w16du:dateUtc="2025-11-04T13:02:00Z">
              <w:rPr/>
            </w:rPrChange>
          </w:rPr>
          <w:delText xml:space="preserve"> je </w:delText>
        </w:r>
        <w:r w:rsidR="00964BA8" w:rsidRPr="00AB79BE" w:rsidDel="00201446">
          <w:rPr>
            <w:rFonts w:ascii="Segoe UI" w:hAnsi="Segoe UI" w:cs="Segoe UI"/>
            <w:sz w:val="20"/>
            <w:szCs w:val="20"/>
            <w:rPrChange w:id="155" w:author="Fronček Szabová Laura" w:date="2025-11-04T14:02:00Z" w16du:dateUtc="2025-11-04T13:02:00Z">
              <w:rPr/>
            </w:rPrChange>
          </w:rPr>
          <w:delText xml:space="preserve">alespoň </w:delText>
        </w:r>
        <w:r w:rsidR="004A1C70" w:rsidRPr="00AB79BE" w:rsidDel="00201446">
          <w:rPr>
            <w:rFonts w:ascii="Segoe UI" w:hAnsi="Segoe UI" w:cs="Segoe UI"/>
            <w:sz w:val="20"/>
            <w:szCs w:val="20"/>
            <w:rPrChange w:id="156" w:author="Fronček Szabová Laura" w:date="2025-11-04T14:02:00Z" w16du:dateUtc="2025-11-04T13:02:00Z">
              <w:rPr/>
            </w:rPrChange>
          </w:rPr>
          <w:delText>80</w:delText>
        </w:r>
        <w:r w:rsidR="00D94772" w:rsidRPr="00AB79BE" w:rsidDel="00201446">
          <w:rPr>
            <w:rFonts w:ascii="Segoe UI" w:hAnsi="Segoe UI" w:cs="Segoe UI"/>
            <w:sz w:val="20"/>
            <w:szCs w:val="20"/>
            <w:rPrChange w:id="157" w:author="Fronček Szabová Laura" w:date="2025-11-04T14:02:00Z" w16du:dateUtc="2025-11-04T13:02:00Z">
              <w:rPr/>
            </w:rPrChange>
          </w:rPr>
          <w:delText xml:space="preserve"> </w:delText>
        </w:r>
        <w:r w:rsidR="004A1C70" w:rsidRPr="00AB79BE" w:rsidDel="00201446">
          <w:rPr>
            <w:rFonts w:ascii="Segoe UI" w:hAnsi="Segoe UI" w:cs="Segoe UI"/>
            <w:sz w:val="20"/>
            <w:szCs w:val="20"/>
            <w:rPrChange w:id="158" w:author="Fronček Szabová Laura" w:date="2025-11-04T14:02:00Z" w16du:dateUtc="2025-11-04T13:02:00Z">
              <w:rPr/>
            </w:rPrChange>
          </w:rPr>
          <w:delText>%</w:delText>
        </w:r>
        <w:r w:rsidR="00964BA8" w:rsidRPr="00AB79BE" w:rsidDel="00201446">
          <w:rPr>
            <w:rFonts w:ascii="Segoe UI" w:hAnsi="Segoe UI" w:cs="Segoe UI"/>
            <w:sz w:val="20"/>
            <w:szCs w:val="20"/>
            <w:rPrChange w:id="159" w:author="Fronček Szabová Laura" w:date="2025-11-04T14:02:00Z" w16du:dateUtc="2025-11-04T13:02:00Z">
              <w:rPr/>
            </w:rPrChange>
          </w:rPr>
          <w:delText xml:space="preserve"> předmětné činnosti uskutečněno každým zúčastněným veřejným zadavatelem v rámci uzavřené horizontální spolupráce</w:delText>
        </w:r>
        <w:r w:rsidR="00D94772" w:rsidRPr="00AB79BE" w:rsidDel="00201446">
          <w:rPr>
            <w:rFonts w:ascii="Segoe UI" w:hAnsi="Segoe UI" w:cs="Segoe UI"/>
            <w:sz w:val="20"/>
            <w:szCs w:val="20"/>
            <w:rPrChange w:id="160" w:author="Fronček Szabová Laura" w:date="2025-11-04T14:02:00Z" w16du:dateUtc="2025-11-04T13:02:00Z">
              <w:rPr/>
            </w:rPrChange>
          </w:rPr>
          <w:delText>, což je zaznamenané v</w:delText>
        </w:r>
        <w:r w:rsidR="00C22EE2" w:rsidRPr="00AB79BE" w:rsidDel="00201446">
          <w:rPr>
            <w:rFonts w:ascii="Segoe UI" w:hAnsi="Segoe UI" w:cs="Segoe UI"/>
            <w:sz w:val="20"/>
            <w:szCs w:val="20"/>
            <w:rPrChange w:id="161" w:author="Fronček Szabová Laura" w:date="2025-11-04T14:02:00Z" w16du:dateUtc="2025-11-04T13:02:00Z">
              <w:rPr/>
            </w:rPrChange>
          </w:rPr>
          <w:delText xml:space="preserve"> </w:delText>
        </w:r>
        <w:r w:rsidR="00D94772" w:rsidRPr="00AB79BE" w:rsidDel="00201446">
          <w:rPr>
            <w:rFonts w:ascii="Segoe UI" w:hAnsi="Segoe UI" w:cs="Segoe UI"/>
            <w:sz w:val="20"/>
            <w:szCs w:val="20"/>
            <w:rPrChange w:id="162" w:author="Fronček Szabová Laura" w:date="2025-11-04T14:02:00Z" w16du:dateUtc="2025-11-04T13:02:00Z">
              <w:rPr/>
            </w:rPrChange>
          </w:rPr>
          <w:delText xml:space="preserve">účetnictví </w:delText>
        </w:r>
        <w:r w:rsidR="00964BA8" w:rsidRPr="00AB79BE" w:rsidDel="00201446">
          <w:rPr>
            <w:rFonts w:ascii="Segoe UI" w:hAnsi="Segoe UI" w:cs="Segoe UI"/>
            <w:sz w:val="20"/>
            <w:szCs w:val="20"/>
            <w:rPrChange w:id="163" w:author="Fronček Szabová Laura" w:date="2025-11-04T14:02:00Z" w16du:dateUtc="2025-11-04T13:02:00Z">
              <w:rPr/>
            </w:rPrChange>
          </w:rPr>
          <w:delText>spolupracujících veřejných zadavatelů</w:delText>
        </w:r>
        <w:r w:rsidR="00D94772" w:rsidRPr="00AB79BE" w:rsidDel="00201446">
          <w:rPr>
            <w:rFonts w:ascii="Segoe UI" w:hAnsi="Segoe UI" w:cs="Segoe UI"/>
            <w:sz w:val="20"/>
            <w:szCs w:val="20"/>
            <w:rPrChange w:id="164" w:author="Fronček Szabová Laura" w:date="2025-11-04T14:02:00Z" w16du:dateUtc="2025-11-04T13:02:00Z">
              <w:rPr/>
            </w:rPrChange>
          </w:rPr>
          <w:delText xml:space="preserve"> a současně uvedeno v </w:delText>
        </w:r>
        <w:r w:rsidR="00D94772" w:rsidRPr="00AB79BE" w:rsidDel="00201446">
          <w:rPr>
            <w:rFonts w:ascii="Segoe UI" w:hAnsi="Segoe UI" w:cs="Segoe UI"/>
            <w:sz w:val="20"/>
            <w:szCs w:val="20"/>
            <w:highlight w:val="lightGray"/>
            <w:rPrChange w:id="165" w:author="Fronček Szabová Laura" w:date="2025-11-04T14:02:00Z" w16du:dateUtc="2025-11-04T13:02:00Z">
              <w:rPr>
                <w:highlight w:val="lightGray"/>
              </w:rPr>
            </w:rPrChange>
          </w:rPr>
          <w:delText>… (</w:delText>
        </w:r>
        <w:r w:rsidR="00D94772" w:rsidRPr="00AB79BE" w:rsidDel="00201446">
          <w:rPr>
            <w:rFonts w:ascii="Segoe UI" w:hAnsi="Segoe UI" w:cs="Segoe UI"/>
            <w:i/>
            <w:sz w:val="20"/>
            <w:szCs w:val="20"/>
            <w:highlight w:val="lightGray"/>
            <w:rPrChange w:id="166" w:author="Fronček Szabová Laura" w:date="2025-11-04T14:02:00Z" w16du:dateUtc="2025-11-04T13:02:00Z">
              <w:rPr>
                <w:i/>
                <w:highlight w:val="lightGray"/>
              </w:rPr>
            </w:rPrChange>
          </w:rPr>
          <w:delText xml:space="preserve">např. </w:delText>
        </w:r>
        <w:r w:rsidR="002E1510" w:rsidRPr="00AB79BE" w:rsidDel="00201446">
          <w:rPr>
            <w:rFonts w:ascii="Segoe UI" w:hAnsi="Segoe UI" w:cs="Segoe UI"/>
            <w:i/>
            <w:sz w:val="20"/>
            <w:szCs w:val="20"/>
            <w:highlight w:val="lightGray"/>
            <w:rPrChange w:id="167" w:author="Fronček Szabová Laura" w:date="2025-11-04T14:02:00Z" w16du:dateUtc="2025-11-04T13:02:00Z">
              <w:rPr>
                <w:i/>
                <w:highlight w:val="lightGray"/>
              </w:rPr>
            </w:rPrChange>
          </w:rPr>
          <w:delText>ve Zprávě</w:delText>
        </w:r>
        <w:r w:rsidR="00D94772" w:rsidRPr="00AB79BE" w:rsidDel="00201446">
          <w:rPr>
            <w:rFonts w:ascii="Segoe UI" w:hAnsi="Segoe UI" w:cs="Segoe UI"/>
            <w:i/>
            <w:sz w:val="20"/>
            <w:szCs w:val="20"/>
            <w:highlight w:val="lightGray"/>
            <w:rPrChange w:id="168" w:author="Fronček Szabová Laura" w:date="2025-11-04T14:02:00Z" w16du:dateUtc="2025-11-04T13:02:00Z">
              <w:rPr>
                <w:i/>
                <w:highlight w:val="lightGray"/>
              </w:rPr>
            </w:rPrChange>
          </w:rPr>
          <w:delText xml:space="preserve"> o hospodaření, </w:delText>
        </w:r>
        <w:r w:rsidR="002E1510" w:rsidRPr="00AB79BE" w:rsidDel="00201446">
          <w:rPr>
            <w:rFonts w:ascii="Segoe UI" w:hAnsi="Segoe UI" w:cs="Segoe UI"/>
            <w:i/>
            <w:sz w:val="20"/>
            <w:szCs w:val="20"/>
            <w:highlight w:val="lightGray"/>
            <w:rPrChange w:id="169" w:author="Fronček Szabová Laura" w:date="2025-11-04T14:02:00Z" w16du:dateUtc="2025-11-04T13:02:00Z">
              <w:rPr>
                <w:i/>
                <w:highlight w:val="lightGray"/>
              </w:rPr>
            </w:rPrChange>
          </w:rPr>
          <w:delText>usnesení Rady)</w:delText>
        </w:r>
        <w:r w:rsidR="002E1510" w:rsidRPr="00AB79BE" w:rsidDel="00201446">
          <w:rPr>
            <w:rFonts w:ascii="Segoe UI" w:hAnsi="Segoe UI" w:cs="Segoe UI"/>
            <w:sz w:val="20"/>
            <w:szCs w:val="20"/>
            <w:highlight w:val="lightGray"/>
            <w:rPrChange w:id="170" w:author="Fronček Szabová Laura" w:date="2025-11-04T14:02:00Z" w16du:dateUtc="2025-11-04T13:02:00Z">
              <w:rPr>
                <w:highlight w:val="lightGray"/>
              </w:rPr>
            </w:rPrChange>
          </w:rPr>
          <w:delText xml:space="preserve"> </w:delText>
        </w:r>
        <w:r w:rsidR="00D94772" w:rsidRPr="00AB79BE" w:rsidDel="00201446">
          <w:rPr>
            <w:rFonts w:ascii="Segoe UI" w:hAnsi="Segoe UI" w:cs="Segoe UI"/>
            <w:sz w:val="20"/>
            <w:szCs w:val="20"/>
            <w:highlight w:val="lightGray"/>
            <w:rPrChange w:id="171" w:author="Fronček Szabová Laura" w:date="2025-11-04T14:02:00Z" w16du:dateUtc="2025-11-04T13:02:00Z">
              <w:rPr>
                <w:highlight w:val="lightGray"/>
              </w:rPr>
            </w:rPrChange>
          </w:rPr>
          <w:delText>…..</w:delText>
        </w:r>
        <w:r w:rsidR="00C22EE2" w:rsidRPr="00AB79BE" w:rsidDel="00201446">
          <w:rPr>
            <w:rFonts w:ascii="Segoe UI" w:hAnsi="Segoe UI" w:cs="Segoe UI"/>
            <w:sz w:val="20"/>
            <w:szCs w:val="20"/>
            <w:rPrChange w:id="172" w:author="Fronček Szabová Laura" w:date="2025-11-04T14:02:00Z" w16du:dateUtc="2025-11-04T13:02:00Z">
              <w:rPr/>
            </w:rPrChange>
          </w:rPr>
          <w:delText>, přičemž je uvedené v</w:delText>
        </w:r>
        <w:r w:rsidR="008C637E" w:rsidRPr="00AB79BE" w:rsidDel="00201446">
          <w:rPr>
            <w:rFonts w:ascii="Segoe UI" w:hAnsi="Segoe UI" w:cs="Segoe UI"/>
            <w:sz w:val="20"/>
            <w:szCs w:val="20"/>
            <w:rPrChange w:id="173" w:author="Fronček Szabová Laura" w:date="2025-11-04T14:02:00Z" w16du:dateUtc="2025-11-04T13:02:00Z">
              <w:rPr/>
            </w:rPrChange>
          </w:rPr>
          <w:delText xml:space="preserve"> </w:delText>
        </w:r>
        <w:r w:rsidR="00C22EE2" w:rsidRPr="00AB79BE" w:rsidDel="00201446">
          <w:rPr>
            <w:rFonts w:ascii="Segoe UI" w:hAnsi="Segoe UI" w:cs="Segoe UI"/>
            <w:sz w:val="20"/>
            <w:szCs w:val="20"/>
            <w:rPrChange w:id="174" w:author="Fronček Szabová Laura" w:date="2025-11-04T14:02:00Z" w16du:dateUtc="2025-11-04T13:02:00Z">
              <w:rPr/>
            </w:rPrChange>
          </w:rPr>
          <w:delText xml:space="preserve">souladu s § 13 ZZVZ prokazatelné z průměrného obratu/celkových nákladů za </w:delText>
        </w:r>
        <w:r w:rsidR="00D94772" w:rsidRPr="00AB79BE" w:rsidDel="00201446">
          <w:rPr>
            <w:rFonts w:ascii="Segoe UI" w:hAnsi="Segoe UI" w:cs="Segoe UI"/>
            <w:sz w:val="20"/>
            <w:szCs w:val="20"/>
            <w:rPrChange w:id="175" w:author="Fronček Szabová Laura" w:date="2025-11-04T14:02:00Z" w16du:dateUtc="2025-11-04T13:02:00Z">
              <w:rPr/>
            </w:rPrChange>
          </w:rPr>
          <w:delText xml:space="preserve">poslední </w:delText>
        </w:r>
        <w:r w:rsidR="00C22EE2" w:rsidRPr="00AB79BE" w:rsidDel="00201446">
          <w:rPr>
            <w:rFonts w:ascii="Segoe UI" w:hAnsi="Segoe UI" w:cs="Segoe UI"/>
            <w:sz w:val="20"/>
            <w:szCs w:val="20"/>
            <w:rPrChange w:id="176" w:author="Fronček Szabová Laura" w:date="2025-11-04T14:02:00Z" w16du:dateUtc="2025-11-04T13:02:00Z">
              <w:rPr/>
            </w:rPrChange>
          </w:rPr>
          <w:delText>tři účetní období před uzavřením smlouvy</w:delText>
        </w:r>
        <w:r w:rsidR="006C7194" w:rsidRPr="006D45C9" w:rsidDel="00201446">
          <w:rPr>
            <w:rStyle w:val="Znakapoznpodarou"/>
            <w:rFonts w:ascii="Segoe UI" w:hAnsi="Segoe UI" w:cs="Segoe UI"/>
            <w:sz w:val="20"/>
            <w:szCs w:val="20"/>
          </w:rPr>
          <w:footnoteReference w:id="3"/>
        </w:r>
        <w:r w:rsidR="00D94772" w:rsidRPr="00AB79BE" w:rsidDel="00201446">
          <w:rPr>
            <w:rFonts w:ascii="Segoe UI" w:hAnsi="Segoe UI" w:cs="Segoe UI"/>
            <w:sz w:val="20"/>
            <w:szCs w:val="20"/>
            <w:rPrChange w:id="179" w:author="Fronček Szabová Laura" w:date="2025-11-04T14:02:00Z" w16du:dateUtc="2025-11-04T13:02:00Z">
              <w:rPr/>
            </w:rPrChange>
          </w:rPr>
          <w:delText>.</w:delText>
        </w:r>
        <w:r w:rsidR="006C7194" w:rsidRPr="00AB79BE" w:rsidDel="00201446">
          <w:rPr>
            <w:rFonts w:ascii="Segoe UI" w:hAnsi="Segoe UI" w:cs="Segoe UI"/>
            <w:sz w:val="20"/>
            <w:szCs w:val="20"/>
            <w:rPrChange w:id="180" w:author="Fronček Szabová Laura" w:date="2025-11-04T14:02:00Z" w16du:dateUtc="2025-11-04T13:02:00Z">
              <w:rPr/>
            </w:rPrChange>
          </w:rPr>
          <w:delText xml:space="preserve"> </w:delText>
        </w:r>
      </w:del>
    </w:p>
    <w:p w14:paraId="6CC58941" w14:textId="1BCEE1AB" w:rsidR="0033515C" w:rsidDel="00201446" w:rsidRDefault="0033515C">
      <w:pPr>
        <w:pStyle w:val="l4"/>
        <w:rPr>
          <w:ins w:id="181" w:author="Fronček Szabová Laura" w:date="2025-11-05T11:46:00Z" w16du:dateUtc="2025-11-05T10:46:00Z"/>
          <w:del w:id="182" w:author="Švecova Jitka" w:date="2025-11-06T14:34:00Z" w16du:dateUtc="2025-11-06T13:34:00Z"/>
          <w:rFonts w:ascii="Segoe UI" w:hAnsi="Segoe UI" w:cs="Segoe UI"/>
          <w:sz w:val="20"/>
        </w:rPr>
        <w:pPrChange w:id="183" w:author="Švecova Jitka" w:date="2025-11-07T09:08:00Z" w16du:dateUtc="2025-11-07T08:08:00Z">
          <w:pPr>
            <w:spacing w:after="120"/>
            <w:jc w:val="both"/>
          </w:pPr>
        </w:pPrChange>
      </w:pPr>
    </w:p>
    <w:p w14:paraId="1B018551" w14:textId="77777777" w:rsidR="00554401" w:rsidRPr="00567EED" w:rsidRDefault="00554401">
      <w:pPr>
        <w:pStyle w:val="l4"/>
        <w:rPr>
          <w:ins w:id="184" w:author="Švecova Jitka" w:date="2025-11-06T14:34:00Z" w16du:dateUtc="2025-11-06T13:34:00Z"/>
          <w:rFonts w:ascii="Segoe UI" w:hAnsi="Segoe UI" w:cs="Segoe UI"/>
          <w:sz w:val="20"/>
        </w:rPr>
        <w:pPrChange w:id="185" w:author="Švecova Jitka" w:date="2025-11-07T09:08:00Z" w16du:dateUtc="2025-11-07T08:08:00Z">
          <w:pPr>
            <w:spacing w:after="120"/>
            <w:jc w:val="both"/>
          </w:pPr>
        </w:pPrChange>
      </w:pPr>
      <w:ins w:id="186" w:author="Švecova Jitka" w:date="2025-11-06T14:34:00Z" w16du:dateUtc="2025-11-06T13:34:00Z">
        <w:r w:rsidRPr="00567EED">
          <w:rPr>
            <w:rFonts w:ascii="Segoe UI" w:hAnsi="Segoe UI" w:cs="Segoe UI"/>
            <w:sz w:val="20"/>
          </w:rPr>
          <w:t>Doklady potvrzující výše uvedené skutečnosti jsou přiloženy k tomuto prohlášení, případně jsou zveřejněny na adrese www</w:t>
        </w:r>
        <w:r w:rsidRPr="00567EED">
          <w:rPr>
            <w:rFonts w:ascii="Segoe UI" w:hAnsi="Segoe UI" w:cs="Segoe UI"/>
            <w:sz w:val="20"/>
            <w:shd w:val="clear" w:color="auto" w:fill="D0CECE" w:themeFill="background2" w:themeFillShade="E6"/>
          </w:rPr>
          <w:t>……</w:t>
        </w:r>
        <w:proofErr w:type="gramStart"/>
        <w:r w:rsidRPr="00567EED">
          <w:rPr>
            <w:rFonts w:ascii="Segoe UI" w:hAnsi="Segoe UI" w:cs="Segoe UI"/>
            <w:sz w:val="20"/>
            <w:shd w:val="clear" w:color="auto" w:fill="D0CECE" w:themeFill="background2" w:themeFillShade="E6"/>
          </w:rPr>
          <w:t xml:space="preserve">… </w:t>
        </w:r>
        <w:r w:rsidRPr="00567EED">
          <w:rPr>
            <w:rFonts w:ascii="Segoe UI" w:hAnsi="Segoe UI" w:cs="Segoe UI"/>
            <w:sz w:val="20"/>
          </w:rPr>
          <w:t>.</w:t>
        </w:r>
        <w:proofErr w:type="gramEnd"/>
      </w:ins>
    </w:p>
    <w:p w14:paraId="0D6D9BB4" w14:textId="6B26776D" w:rsidR="00CC3E36" w:rsidDel="00554401" w:rsidRDefault="00554401">
      <w:pPr>
        <w:spacing w:after="120"/>
        <w:jc w:val="both"/>
        <w:rPr>
          <w:ins w:id="187" w:author="Fronček Szabová Laura" w:date="2025-11-05T11:31:00Z" w16du:dateUtc="2025-11-05T10:31:00Z"/>
          <w:del w:id="188" w:author="Švecova Jitka" w:date="2025-11-06T14:34:00Z" w16du:dateUtc="2025-11-06T13:34:00Z"/>
          <w:rFonts w:ascii="Segoe UI" w:hAnsi="Segoe UI" w:cs="Segoe UI"/>
          <w:sz w:val="20"/>
        </w:rPr>
      </w:pPr>
      <w:ins w:id="189" w:author="Švecova Jitka" w:date="2025-11-06T14:34:00Z" w16du:dateUtc="2025-11-06T13:34:00Z">
        <w:r>
          <w:rPr>
            <w:rFonts w:ascii="Segoe UI" w:hAnsi="Segoe UI" w:cs="Segoe UI"/>
            <w:sz w:val="20"/>
          </w:rPr>
          <w:t>Ž</w:t>
        </w:r>
        <w:r w:rsidRPr="00CC3E36">
          <w:rPr>
            <w:rFonts w:ascii="Segoe UI" w:hAnsi="Segoe UI" w:cs="Segoe UI"/>
            <w:sz w:val="20"/>
          </w:rPr>
          <w:t>adate</w:t>
        </w:r>
      </w:ins>
      <w:ins w:id="190" w:author="Švecova Jitka" w:date="2025-11-06T14:35:00Z" w16du:dateUtc="2025-11-06T13:35:00Z">
        <w:r>
          <w:rPr>
            <w:rFonts w:ascii="Segoe UI" w:hAnsi="Segoe UI" w:cs="Segoe UI"/>
            <w:sz w:val="20"/>
          </w:rPr>
          <w:t>l/</w:t>
        </w:r>
      </w:ins>
    </w:p>
    <w:p w14:paraId="68FB5828" w14:textId="5A6F0123" w:rsidR="00CC3E36" w:rsidRPr="00CC3E36" w:rsidRDefault="00CC3E36" w:rsidP="00CC3E36">
      <w:pPr>
        <w:spacing w:after="120"/>
        <w:jc w:val="both"/>
        <w:rPr>
          <w:ins w:id="191" w:author="Fronček Szabová Laura" w:date="2025-11-05T11:31:00Z"/>
          <w:rFonts w:ascii="Segoe UI" w:hAnsi="Segoe UI" w:cs="Segoe UI"/>
          <w:sz w:val="20"/>
        </w:rPr>
      </w:pPr>
      <w:ins w:id="192" w:author="Fronček Szabová Laura" w:date="2025-11-05T11:31:00Z">
        <w:del w:id="193" w:author="Švecova Jitka" w:date="2025-11-06T14:35:00Z" w16du:dateUtc="2025-11-06T13:35:00Z">
          <w:r w:rsidRPr="00CC3E36" w:rsidDel="00554401">
            <w:rPr>
              <w:rFonts w:ascii="Segoe UI" w:hAnsi="Segoe UI" w:cs="Segoe UI"/>
              <w:sz w:val="20"/>
            </w:rPr>
            <w:delText>P</w:delText>
          </w:r>
        </w:del>
      </w:ins>
      <w:ins w:id="194" w:author="Švecova Jitka" w:date="2025-11-06T14:35:00Z" w16du:dateUtc="2025-11-06T13:35:00Z">
        <w:r w:rsidR="00554401">
          <w:rPr>
            <w:rFonts w:ascii="Segoe UI" w:hAnsi="Segoe UI" w:cs="Segoe UI"/>
            <w:sz w:val="20"/>
          </w:rPr>
          <w:t>p</w:t>
        </w:r>
      </w:ins>
      <w:ins w:id="195" w:author="Fronček Szabová Laura" w:date="2025-11-05T11:31:00Z">
        <w:r w:rsidRPr="00CC3E36">
          <w:rPr>
            <w:rFonts w:ascii="Segoe UI" w:hAnsi="Segoe UI" w:cs="Segoe UI"/>
            <w:sz w:val="20"/>
          </w:rPr>
          <w:t>říjemce</w:t>
        </w:r>
        <w:del w:id="196" w:author="Švecova Jitka" w:date="2025-11-06T14:35:00Z" w16du:dateUtc="2025-11-06T13:35:00Z">
          <w:r w:rsidRPr="00CC3E36" w:rsidDel="00554401">
            <w:rPr>
              <w:rFonts w:ascii="Segoe UI" w:hAnsi="Segoe UI" w:cs="Segoe UI"/>
              <w:sz w:val="20"/>
            </w:rPr>
            <w:delText>/</w:delText>
          </w:r>
        </w:del>
        <w:del w:id="197" w:author="Švecova Jitka" w:date="2025-11-06T14:34:00Z" w16du:dateUtc="2025-11-06T13:34:00Z">
          <w:r w:rsidRPr="00CC3E36" w:rsidDel="00554401">
            <w:rPr>
              <w:rFonts w:ascii="Segoe UI" w:hAnsi="Segoe UI" w:cs="Segoe UI"/>
              <w:sz w:val="20"/>
            </w:rPr>
            <w:delText>žadatel</w:delText>
          </w:r>
        </w:del>
        <w:del w:id="198" w:author="Švecova Jitka" w:date="2025-11-06T14:35:00Z" w16du:dateUtc="2025-11-06T13:35:00Z">
          <w:r w:rsidRPr="00CC3E36" w:rsidDel="00554401">
            <w:rPr>
              <w:rFonts w:ascii="Segoe UI" w:hAnsi="Segoe UI" w:cs="Segoe UI"/>
              <w:sz w:val="20"/>
            </w:rPr>
            <w:delText xml:space="preserve"> </w:delText>
          </w:r>
        </w:del>
      </w:ins>
      <w:ins w:id="199" w:author="Švecova Jitka" w:date="2025-11-06T14:35:00Z" w16du:dateUtc="2025-11-06T13:35:00Z">
        <w:r w:rsidR="00554401">
          <w:rPr>
            <w:rFonts w:ascii="Segoe UI" w:hAnsi="Segoe UI" w:cs="Segoe UI"/>
            <w:sz w:val="20"/>
          </w:rPr>
          <w:t xml:space="preserve"> </w:t>
        </w:r>
      </w:ins>
      <w:ins w:id="200" w:author="Fronček Szabová Laura" w:date="2025-11-05T11:31:00Z">
        <w:r w:rsidRPr="00CC3E36">
          <w:rPr>
            <w:rFonts w:ascii="Segoe UI" w:hAnsi="Segoe UI" w:cs="Segoe UI"/>
            <w:sz w:val="20"/>
          </w:rPr>
          <w:t xml:space="preserve">si je vědom skutečnosti, že v případě přímého zadání ve smyslu § </w:t>
        </w:r>
      </w:ins>
      <w:ins w:id="201" w:author="Fronček Szabová Laura" w:date="2025-11-05T11:31:00Z" w16du:dateUtc="2025-11-05T10:31:00Z">
        <w:r>
          <w:rPr>
            <w:rFonts w:ascii="Segoe UI" w:hAnsi="Segoe UI" w:cs="Segoe UI"/>
            <w:sz w:val="20"/>
          </w:rPr>
          <w:t>12</w:t>
        </w:r>
      </w:ins>
      <w:ins w:id="202" w:author="Fronček Szabová Laura" w:date="2025-11-05T11:31:00Z">
        <w:r w:rsidRPr="00CC3E36">
          <w:rPr>
            <w:rFonts w:ascii="Segoe UI" w:hAnsi="Segoe UI" w:cs="Segoe UI"/>
            <w:sz w:val="20"/>
          </w:rPr>
          <w:t xml:space="preserve"> ZZVZ je v 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  </w:r>
      </w:ins>
      <w:ins w:id="203" w:author="Švecova Jitka" w:date="2025-11-06T14:35:00Z" w16du:dateUtc="2025-11-06T13:35:00Z">
        <w:r w:rsidR="006D7C0D">
          <w:rPr>
            <w:rStyle w:val="Znakapoznpodarou"/>
            <w:rFonts w:ascii="Segoe UI" w:hAnsi="Segoe UI" w:cs="Segoe UI"/>
            <w:sz w:val="20"/>
            <w:szCs w:val="20"/>
          </w:rPr>
          <w:footnoteReference w:id="4"/>
        </w:r>
      </w:ins>
      <w:ins w:id="207" w:author="Fronček Szabová Laura" w:date="2025-11-05T11:31:00Z">
        <w:r w:rsidRPr="00CC3E36">
          <w:rPr>
            <w:rFonts w:ascii="Segoe UI" w:hAnsi="Segoe UI" w:cs="Segoe UI"/>
            <w:sz w:val="20"/>
          </w:rPr>
          <w:t xml:space="preserve"> (ziskovou marži) vzniklý z poskytovaného plnění dle přímého zadání mezi příjemcem podpory a</w:t>
        </w:r>
      </w:ins>
      <w:ins w:id="208" w:author="Fronček Szabová Laura" w:date="2025-11-05T11:32:00Z" w16du:dateUtc="2025-11-05T10:32:00Z">
        <w:r w:rsidR="00C77240">
          <w:rPr>
            <w:rFonts w:ascii="Segoe UI" w:hAnsi="Segoe UI" w:cs="Segoe UI"/>
            <w:sz w:val="20"/>
          </w:rPr>
          <w:t xml:space="preserve"> veřejným zadavatelem</w:t>
        </w:r>
      </w:ins>
      <w:ins w:id="209" w:author="Fronček Szabová Laura" w:date="2025-11-05T11:31:00Z">
        <w:r w:rsidRPr="00CC3E36">
          <w:rPr>
            <w:rFonts w:ascii="Segoe UI" w:hAnsi="Segoe UI" w:cs="Segoe UI"/>
            <w:sz w:val="20"/>
          </w:rPr>
          <w:t>. V případě identifikace takové situace bude vykázaný zisk (zisková marže) vždy považován za 100 % nezpůsobilý výdaj vzhledem k vydefinování způsobilosti výdajů.</w:t>
        </w:r>
      </w:ins>
    </w:p>
    <w:p w14:paraId="0D71D5D8" w14:textId="2881C8BC" w:rsidR="00CC3E36" w:rsidRPr="00CC3E36" w:rsidRDefault="005D49B8" w:rsidP="00CC3E36">
      <w:pPr>
        <w:spacing w:after="120"/>
        <w:jc w:val="both"/>
        <w:rPr>
          <w:ins w:id="210" w:author="Fronček Szabová Laura" w:date="2025-11-05T11:31:00Z"/>
          <w:rFonts w:ascii="Segoe UI" w:hAnsi="Segoe UI" w:cs="Segoe UI"/>
          <w:sz w:val="20"/>
        </w:rPr>
      </w:pPr>
      <w:ins w:id="211" w:author="Švecova Jitka" w:date="2025-11-07T08:31:00Z" w16du:dateUtc="2025-11-07T07:31:00Z">
        <w:r>
          <w:rPr>
            <w:rFonts w:ascii="Segoe UI" w:hAnsi="Segoe UI" w:cs="Segoe UI"/>
            <w:sz w:val="20"/>
          </w:rPr>
          <w:t>Žadatel/</w:t>
        </w:r>
      </w:ins>
      <w:ins w:id="212" w:author="Fronček Szabová Laura" w:date="2025-11-05T11:31:00Z">
        <w:del w:id="213" w:author="Švecova Jitka" w:date="2025-11-07T08:31:00Z" w16du:dateUtc="2025-11-07T07:31:00Z">
          <w:r w:rsidR="00CC3E36" w:rsidRPr="00CC3E36" w:rsidDel="005D49B8">
            <w:rPr>
              <w:rFonts w:ascii="Segoe UI" w:hAnsi="Segoe UI" w:cs="Segoe UI"/>
              <w:sz w:val="20"/>
            </w:rPr>
            <w:delText>P</w:delText>
          </w:r>
        </w:del>
      </w:ins>
      <w:ins w:id="214" w:author="Švecova Jitka" w:date="2025-11-07T08:31:00Z" w16du:dateUtc="2025-11-07T07:31:00Z">
        <w:r>
          <w:rPr>
            <w:rFonts w:ascii="Segoe UI" w:hAnsi="Segoe UI" w:cs="Segoe UI"/>
            <w:sz w:val="20"/>
          </w:rPr>
          <w:t>p</w:t>
        </w:r>
      </w:ins>
      <w:ins w:id="215" w:author="Fronček Szabová Laura" w:date="2025-11-05T11:31:00Z">
        <w:r w:rsidR="00CC3E36" w:rsidRPr="00CC3E36">
          <w:rPr>
            <w:rFonts w:ascii="Segoe UI" w:hAnsi="Segoe UI" w:cs="Segoe UI"/>
            <w:sz w:val="20"/>
          </w:rPr>
          <w:t>říjemce</w:t>
        </w:r>
        <w:del w:id="216" w:author="Švecova Jitka" w:date="2025-11-07T08:31:00Z" w16du:dateUtc="2025-11-07T07:31:00Z">
          <w:r w:rsidR="00CC3E36" w:rsidRPr="00CC3E36" w:rsidDel="005D49B8">
            <w:rPr>
              <w:rFonts w:ascii="Segoe UI" w:hAnsi="Segoe UI" w:cs="Segoe UI"/>
              <w:sz w:val="20"/>
            </w:rPr>
            <w:delText>/žadatel</w:delText>
          </w:r>
        </w:del>
        <w:r w:rsidR="00CC3E36" w:rsidRPr="00CC3E36">
          <w:rPr>
            <w:rFonts w:ascii="Segoe UI" w:hAnsi="Segoe UI" w:cs="Segoe UI"/>
            <w:sz w:val="20"/>
          </w:rPr>
          <w:t xml:space="preserve"> zároveň prohlašuje, že uzavřením smlouvy na požadované plnění přímo s </w:t>
        </w:r>
      </w:ins>
      <w:ins w:id="217" w:author="Švecova Jitka" w:date="2025-11-06T14:36:00Z" w16du:dateUtc="2025-11-06T13:36:00Z">
        <w:r w:rsidR="00071CF9" w:rsidRPr="006D45C9">
          <w:rPr>
            <w:rFonts w:ascii="Segoe UI" w:hAnsi="Segoe UI" w:cs="Segoe UI"/>
            <w:sz w:val="20"/>
            <w:szCs w:val="20"/>
          </w:rPr>
          <w:t>veřejný</w:t>
        </w:r>
        <w:r w:rsidR="00071CF9">
          <w:rPr>
            <w:rFonts w:ascii="Segoe UI" w:hAnsi="Segoe UI" w:cs="Segoe UI"/>
            <w:sz w:val="20"/>
            <w:szCs w:val="20"/>
          </w:rPr>
          <w:t>m</w:t>
        </w:r>
        <w:r w:rsidR="00071CF9" w:rsidRPr="006D45C9">
          <w:rPr>
            <w:rFonts w:ascii="Segoe UI" w:hAnsi="Segoe UI" w:cs="Segoe UI"/>
            <w:sz w:val="20"/>
            <w:szCs w:val="20"/>
          </w:rPr>
          <w:t xml:space="preserve"> zadavatel</w:t>
        </w:r>
        <w:r w:rsidR="00071CF9">
          <w:rPr>
            <w:rFonts w:ascii="Segoe UI" w:hAnsi="Segoe UI" w:cs="Segoe UI"/>
            <w:sz w:val="20"/>
            <w:szCs w:val="20"/>
          </w:rPr>
          <w:t>em</w:t>
        </w:r>
        <w:r w:rsidR="00071CF9" w:rsidRPr="006D45C9">
          <w:rPr>
            <w:rFonts w:ascii="Segoe UI" w:hAnsi="Segoe UI" w:cs="Segoe UI"/>
            <w:sz w:val="20"/>
            <w:szCs w:val="20"/>
          </w:rPr>
          <w:t xml:space="preserve"> dle § 4 odst. 1</w:t>
        </w:r>
        <w:r w:rsidR="00071CF9">
          <w:rPr>
            <w:rFonts w:ascii="Segoe UI" w:hAnsi="Segoe UI" w:cs="Segoe UI"/>
            <w:sz w:val="20"/>
            <w:szCs w:val="20"/>
          </w:rPr>
          <w:t xml:space="preserve">, </w:t>
        </w:r>
      </w:ins>
      <w:ins w:id="218" w:author="Fronček Szabová Laura" w:date="2025-11-05T11:31:00Z">
        <w:del w:id="219" w:author="Švecova Jitka" w:date="2025-11-06T14:36:00Z" w16du:dateUtc="2025-11-06T13:36:00Z">
          <w:r w:rsidR="00CC3E36" w:rsidRPr="00CC3E36" w:rsidDel="00071CF9">
            <w:rPr>
              <w:rFonts w:ascii="Segoe UI" w:hAnsi="Segoe UI" w:cs="Segoe UI"/>
              <w:sz w:val="20"/>
            </w:rPr>
            <w:delText xml:space="preserve">jmenovanou přidruženou osobou </w:delText>
          </w:r>
        </w:del>
        <w:r w:rsidR="00CC3E36" w:rsidRPr="00CC3E36">
          <w:rPr>
            <w:rFonts w:ascii="Segoe UI" w:hAnsi="Segoe UI" w:cs="Segoe UI"/>
            <w:sz w:val="20"/>
          </w:rPr>
          <w:t>jakožto dodavatelem</w:t>
        </w:r>
      </w:ins>
      <w:ins w:id="220" w:author="Švecova Jitka" w:date="2025-11-06T14:36:00Z" w16du:dateUtc="2025-11-06T13:36:00Z">
        <w:r w:rsidR="00071CF9">
          <w:rPr>
            <w:rFonts w:ascii="Segoe UI" w:hAnsi="Segoe UI" w:cs="Segoe UI"/>
            <w:sz w:val="20"/>
          </w:rPr>
          <w:t>,</w:t>
        </w:r>
      </w:ins>
      <w:ins w:id="221" w:author="Fronček Szabová Laura" w:date="2025-11-05T11:31:00Z">
        <w:r w:rsidR="00CC3E36" w:rsidRPr="00CC3E36">
          <w:rPr>
            <w:rFonts w:ascii="Segoe UI" w:hAnsi="Segoe UI" w:cs="Segoe UI"/>
            <w:sz w:val="20"/>
          </w:rPr>
          <w:t xml:space="preserve"> </w:t>
        </w:r>
      </w:ins>
      <w:ins w:id="222" w:author="Švecova Jitka" w:date="2025-11-06T14:36:00Z" w16du:dateUtc="2025-11-06T13:36:00Z">
        <w:r w:rsidR="00EE7016" w:rsidRPr="000F4C7A">
          <w:rPr>
            <w:rFonts w:ascii="Segoe UI" w:hAnsi="Segoe UI" w:cs="Segoe UI"/>
            <w:sz w:val="20"/>
          </w:rPr>
          <w:t>j</w:t>
        </w:r>
        <w:r w:rsidR="00EE7016">
          <w:rPr>
            <w:rFonts w:ascii="Segoe UI" w:hAnsi="Segoe UI" w:cs="Segoe UI"/>
            <w:sz w:val="20"/>
          </w:rPr>
          <w:t>e</w:t>
        </w:r>
        <w:r w:rsidR="00EE7016" w:rsidRPr="000F4C7A">
          <w:rPr>
            <w:rFonts w:ascii="Segoe UI" w:hAnsi="Segoe UI" w:cs="Segoe UI"/>
            <w:sz w:val="20"/>
          </w:rPr>
          <w:t xml:space="preserve"> současně </w:t>
        </w:r>
        <w:r w:rsidR="00EE7016">
          <w:rPr>
            <w:rFonts w:ascii="Segoe UI" w:hAnsi="Segoe UI" w:cs="Segoe UI"/>
            <w:sz w:val="20"/>
          </w:rPr>
          <w:t>zajištěno naplnění zásad</w:t>
        </w:r>
        <w:r w:rsidR="00EE7016" w:rsidRPr="000F4C7A">
          <w:rPr>
            <w:rFonts w:ascii="Segoe UI" w:hAnsi="Segoe UI" w:cs="Segoe UI"/>
            <w:sz w:val="20"/>
          </w:rPr>
          <w:t xml:space="preserve"> hospodárnost</w:t>
        </w:r>
        <w:r w:rsidR="00EE7016">
          <w:rPr>
            <w:rFonts w:ascii="Segoe UI" w:hAnsi="Segoe UI" w:cs="Segoe UI"/>
            <w:sz w:val="20"/>
          </w:rPr>
          <w:t>i</w:t>
        </w:r>
        <w:r w:rsidR="00EE7016" w:rsidRPr="000F4C7A">
          <w:rPr>
            <w:rFonts w:ascii="Segoe UI" w:hAnsi="Segoe UI" w:cs="Segoe UI"/>
            <w:sz w:val="20"/>
          </w:rPr>
          <w:t>, efektivnost</w:t>
        </w:r>
        <w:r w:rsidR="00EE7016">
          <w:rPr>
            <w:rFonts w:ascii="Segoe UI" w:hAnsi="Segoe UI" w:cs="Segoe UI"/>
            <w:sz w:val="20"/>
          </w:rPr>
          <w:t>i</w:t>
        </w:r>
        <w:r w:rsidR="00EE7016" w:rsidRPr="000F4C7A">
          <w:rPr>
            <w:rFonts w:ascii="Segoe UI" w:hAnsi="Segoe UI" w:cs="Segoe UI"/>
            <w:sz w:val="20"/>
          </w:rPr>
          <w:t xml:space="preserve"> a účelnost</w:t>
        </w:r>
        <w:r w:rsidR="00EE7016">
          <w:rPr>
            <w:rFonts w:ascii="Segoe UI" w:hAnsi="Segoe UI" w:cs="Segoe UI"/>
            <w:sz w:val="20"/>
          </w:rPr>
          <w:t>i vynaložených prostředků</w:t>
        </w:r>
        <w:r w:rsidR="00EE7016" w:rsidRPr="000F4C7A">
          <w:rPr>
            <w:rFonts w:ascii="Segoe UI" w:hAnsi="Segoe UI" w:cs="Segoe UI"/>
            <w:sz w:val="20"/>
          </w:rPr>
          <w:t>.</w:t>
        </w:r>
      </w:ins>
      <w:ins w:id="223" w:author="Fronček Szabová Laura" w:date="2025-11-05T11:31:00Z">
        <w:del w:id="224" w:author="Švecova Jitka" w:date="2025-11-06T14:36:00Z" w16du:dateUtc="2025-11-06T13:36:00Z">
          <w:r w:rsidR="00CC3E36" w:rsidRPr="00CC3E36" w:rsidDel="00EE7016">
            <w:rPr>
              <w:rFonts w:ascii="Segoe UI" w:hAnsi="Segoe UI" w:cs="Segoe UI"/>
              <w:sz w:val="20"/>
            </w:rPr>
            <w:delText>jsou současně splněny požadavky na hospodárnost, efektivnost a účelnost.</w:delText>
          </w:r>
        </w:del>
      </w:ins>
    </w:p>
    <w:p w14:paraId="250CA267" w14:textId="7D0F6DAE" w:rsidR="005D3B29" w:rsidRPr="006D45C9" w:rsidDel="00543BF6" w:rsidRDefault="005D3B29" w:rsidP="006D45C9">
      <w:pPr>
        <w:ind w:left="709"/>
        <w:jc w:val="both"/>
        <w:rPr>
          <w:del w:id="225" w:author="Švecova Jitka" w:date="2025-11-03T14:39:00Z" w16du:dateUtc="2025-11-03T13:39:00Z"/>
          <w:rFonts w:ascii="Segoe UI" w:hAnsi="Segoe UI" w:cs="Segoe UI"/>
          <w:sz w:val="20"/>
          <w:szCs w:val="20"/>
        </w:rPr>
      </w:pPr>
      <w:del w:id="226" w:author="Švecova Jitka" w:date="2025-11-03T14:39:00Z" w16du:dateUtc="2025-11-03T13:39:00Z">
        <w:r w:rsidRPr="006D45C9" w:rsidDel="00543BF6">
          <w:rPr>
            <w:rFonts w:ascii="Segoe UI" w:hAnsi="Segoe UI" w:cs="Segoe UI"/>
            <w:sz w:val="20"/>
            <w:szCs w:val="20"/>
          </w:rPr>
          <w:lastRenderedPageBreak/>
          <w:delText>Uváděné dokumenty jsou přílohou k tomuto prohlášení, případně jsou veřejně dostupné na</w:delText>
        </w:r>
        <w:r w:rsidR="006D45C9" w:rsidDel="00543BF6">
          <w:rPr>
            <w:rFonts w:ascii="Segoe UI" w:hAnsi="Segoe UI" w:cs="Segoe UI"/>
            <w:sz w:val="20"/>
            <w:szCs w:val="20"/>
          </w:rPr>
          <w:delText> </w:delText>
        </w:r>
        <w:r w:rsidRPr="006D45C9" w:rsidDel="00543BF6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6D45C9" w:rsidDel="00543BF6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6D45C9" w:rsidDel="00543BF6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6D48BFB6" w14:textId="54344BFE" w:rsidR="00B0069E" w:rsidRPr="006D45C9" w:rsidDel="00EE7016" w:rsidRDefault="00D94772" w:rsidP="00CC3E36">
      <w:pPr>
        <w:jc w:val="both"/>
        <w:rPr>
          <w:del w:id="227" w:author="Švecova Jitka" w:date="2025-11-06T14:36:00Z" w16du:dateUtc="2025-11-06T13:36:00Z"/>
          <w:rFonts w:ascii="Segoe UI" w:hAnsi="Segoe UI" w:cs="Segoe UI"/>
          <w:sz w:val="20"/>
          <w:szCs w:val="20"/>
        </w:rPr>
      </w:pPr>
      <w:del w:id="228" w:author="Švecova Jitka" w:date="2025-11-06T14:36:00Z" w16du:dateUtc="2025-11-06T13:36:00Z">
        <w:r w:rsidRPr="006D45C9" w:rsidDel="00EE7016">
          <w:rPr>
            <w:rFonts w:ascii="Segoe UI" w:hAnsi="Segoe UI" w:cs="Segoe UI"/>
            <w:sz w:val="20"/>
            <w:szCs w:val="20"/>
          </w:rPr>
          <w:delText xml:space="preserve">Rovněž existuje předpoklad, že po dobu udržitelnosti projektu OPŽP č. </w:delText>
        </w:r>
        <w:r w:rsidRPr="006D45C9" w:rsidDel="00EE7016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="00D6245C" w:rsidRPr="006D45C9" w:rsidDel="00EE7016">
          <w:rPr>
            <w:rFonts w:ascii="Segoe UI" w:hAnsi="Segoe UI" w:cs="Segoe UI"/>
            <w:sz w:val="20"/>
            <w:szCs w:val="20"/>
          </w:rPr>
          <w:delText xml:space="preserve"> budou uvedení smluvní veřejní zadavatelé 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>schopn</w:delText>
        </w:r>
        <w:r w:rsidR="00D6245C" w:rsidRPr="006D45C9" w:rsidDel="00EE7016">
          <w:rPr>
            <w:rFonts w:ascii="Segoe UI" w:hAnsi="Segoe UI" w:cs="Segoe UI"/>
            <w:sz w:val="20"/>
            <w:szCs w:val="20"/>
          </w:rPr>
          <w:delText>i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 plnit své závazky z</w:delText>
        </w:r>
        <w:r w:rsidR="001501AC" w:rsidRPr="006D45C9" w:rsidDel="00EE7016">
          <w:rPr>
            <w:rFonts w:ascii="Segoe UI" w:hAnsi="Segoe UI" w:cs="Segoe UI"/>
            <w:sz w:val="20"/>
            <w:szCs w:val="20"/>
          </w:rPr>
          <w:delText xml:space="preserve"> 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uzavřené smlouvy, případně poskytovaná činnost bude </w:delText>
        </w:r>
        <w:r w:rsidR="001501AC" w:rsidRPr="006D45C9" w:rsidDel="00EE7016">
          <w:rPr>
            <w:rFonts w:ascii="Segoe UI" w:hAnsi="Segoe UI" w:cs="Segoe UI"/>
            <w:sz w:val="20"/>
            <w:szCs w:val="20"/>
          </w:rPr>
          <w:delText xml:space="preserve">následně 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zajištěna </w:delText>
        </w:r>
        <w:r w:rsidR="00D6245C" w:rsidRPr="006D45C9" w:rsidDel="00EE7016">
          <w:rPr>
            <w:rFonts w:ascii="Segoe UI" w:hAnsi="Segoe UI" w:cs="Segoe UI"/>
            <w:sz w:val="20"/>
            <w:szCs w:val="20"/>
          </w:rPr>
          <w:delText>alespoň dvěma veřejnými zadavateli</w:delText>
        </w:r>
        <w:r w:rsidR="00811944" w:rsidRPr="006D45C9" w:rsidDel="00EE7016">
          <w:rPr>
            <w:rFonts w:ascii="Segoe UI" w:hAnsi="Segoe UI" w:cs="Segoe UI"/>
            <w:sz w:val="20"/>
            <w:szCs w:val="20"/>
          </w:rPr>
          <w:delText xml:space="preserve"> </w:delText>
        </w:r>
        <w:commentRangeStart w:id="229"/>
        <w:r w:rsidR="00811944" w:rsidRPr="006D45C9" w:rsidDel="00EE7016">
          <w:rPr>
            <w:rFonts w:ascii="Segoe UI" w:hAnsi="Segoe UI" w:cs="Segoe UI"/>
            <w:sz w:val="20"/>
            <w:szCs w:val="20"/>
          </w:rPr>
          <w:delText>dle § 1</w:delText>
        </w:r>
        <w:r w:rsidR="00D6245C" w:rsidRPr="006D45C9" w:rsidDel="00EE7016">
          <w:rPr>
            <w:rFonts w:ascii="Segoe UI" w:hAnsi="Segoe UI" w:cs="Segoe UI"/>
            <w:sz w:val="20"/>
            <w:szCs w:val="20"/>
          </w:rPr>
          <w:delText>2</w:delText>
        </w:r>
        <w:r w:rsidR="00811944" w:rsidRPr="006D45C9" w:rsidDel="00EE7016">
          <w:rPr>
            <w:rFonts w:ascii="Segoe UI" w:hAnsi="Segoe UI" w:cs="Segoe UI"/>
            <w:sz w:val="20"/>
            <w:szCs w:val="20"/>
          </w:rPr>
          <w:delText xml:space="preserve"> ZZVZ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, který bude </w:delText>
        </w:r>
        <w:r w:rsidR="001501AC" w:rsidRPr="006D45C9" w:rsidDel="00EE7016">
          <w:rPr>
            <w:rFonts w:ascii="Segoe UI" w:hAnsi="Segoe UI" w:cs="Segoe UI"/>
            <w:sz w:val="20"/>
            <w:szCs w:val="20"/>
          </w:rPr>
          <w:delText>rovněž splňovat podmínku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 80 % </w:delText>
        </w:r>
        <w:r w:rsidR="00657E5A" w:rsidRPr="006D45C9" w:rsidDel="00EE7016">
          <w:rPr>
            <w:rFonts w:ascii="Segoe UI" w:hAnsi="Segoe UI" w:cs="Segoe UI"/>
            <w:sz w:val="20"/>
            <w:szCs w:val="20"/>
          </w:rPr>
          <w:delText>celkové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 činn</w:delText>
        </w:r>
        <w:r w:rsidR="001501AC" w:rsidRPr="006D45C9" w:rsidDel="00EE7016">
          <w:rPr>
            <w:rFonts w:ascii="Segoe UI" w:hAnsi="Segoe UI" w:cs="Segoe UI"/>
            <w:sz w:val="20"/>
            <w:szCs w:val="20"/>
          </w:rPr>
          <w:delText xml:space="preserve">osti pro 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 xml:space="preserve">zadavatele jako </w:delText>
        </w:r>
        <w:r w:rsidR="001501AC" w:rsidRPr="006D45C9" w:rsidDel="00EE7016">
          <w:rPr>
            <w:rFonts w:ascii="Segoe UI" w:hAnsi="Segoe UI" w:cs="Segoe UI"/>
            <w:sz w:val="20"/>
            <w:szCs w:val="20"/>
          </w:rPr>
          <w:delText xml:space="preserve">příjemce podpory 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 xml:space="preserve">z </w:delText>
        </w:r>
        <w:r w:rsidR="001501AC" w:rsidRPr="006D45C9" w:rsidDel="00EE7016">
          <w:rPr>
            <w:rFonts w:ascii="Segoe UI" w:hAnsi="Segoe UI" w:cs="Segoe UI"/>
            <w:sz w:val="20"/>
            <w:szCs w:val="20"/>
          </w:rPr>
          <w:delText xml:space="preserve">OPŽP. </w:delText>
        </w:r>
        <w:commentRangeEnd w:id="229"/>
        <w:r w:rsidR="00077243" w:rsidDel="00EE7016">
          <w:rPr>
            <w:rStyle w:val="Odkaznakoment"/>
          </w:rPr>
          <w:commentReference w:id="229"/>
        </w:r>
      </w:del>
    </w:p>
    <w:p w14:paraId="1AEFABB8" w14:textId="7ACADFDD" w:rsidR="00D94772" w:rsidRPr="006D45C9" w:rsidDel="00EE7016" w:rsidRDefault="00D6245C" w:rsidP="00CC3E36">
      <w:pPr>
        <w:jc w:val="both"/>
        <w:rPr>
          <w:del w:id="230" w:author="Švecova Jitka" w:date="2025-11-06T14:36:00Z" w16du:dateUtc="2025-11-06T13:36:00Z"/>
          <w:rFonts w:ascii="Segoe UI" w:hAnsi="Segoe UI" w:cs="Segoe UI"/>
          <w:sz w:val="20"/>
          <w:szCs w:val="20"/>
        </w:rPr>
      </w:pPr>
      <w:del w:id="231" w:author="Švecova Jitka" w:date="2025-11-06T14:36:00Z" w16du:dateUtc="2025-11-06T13:36:00Z">
        <w:r w:rsidRPr="006D45C9" w:rsidDel="00EE7016">
          <w:rPr>
            <w:rFonts w:ascii="Segoe UI" w:hAnsi="Segoe UI" w:cs="Segoe UI"/>
            <w:sz w:val="20"/>
            <w:szCs w:val="20"/>
          </w:rPr>
          <w:delText xml:space="preserve">Současně výše uvedení smluvní veřejní zadavatelé 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>j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>sou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 xml:space="preserve"> jako povinn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>é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 xml:space="preserve"> osob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>y dle § 5 zákona č. 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>255/2012 Sb., o kontrole (kontrolní řád), v platném znění, schopn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>i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 xml:space="preserve"> z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 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 xml:space="preserve">účetnictví prokázat 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>nepřekročení hranice 20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 xml:space="preserve"> % 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vykonávané předmětné 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>činnosti</w:delText>
        </w:r>
        <w:r w:rsidRPr="006D45C9" w:rsidDel="00EE7016">
          <w:rPr>
            <w:rFonts w:ascii="Segoe UI" w:hAnsi="Segoe UI" w:cs="Segoe UI"/>
            <w:sz w:val="20"/>
            <w:szCs w:val="20"/>
          </w:rPr>
          <w:delText xml:space="preserve"> horizontální spolupráce na otevřeném trhu</w:delText>
        </w:r>
        <w:r w:rsidR="00B0069E" w:rsidRPr="006D45C9" w:rsidDel="00EE7016">
          <w:rPr>
            <w:rFonts w:ascii="Segoe UI" w:hAnsi="Segoe UI" w:cs="Segoe UI"/>
            <w:sz w:val="20"/>
            <w:szCs w:val="20"/>
          </w:rPr>
          <w:delText>.</w:delText>
        </w:r>
      </w:del>
    </w:p>
    <w:p w14:paraId="779B7C65" w14:textId="7BF45CD3" w:rsidR="00A16D86" w:rsidRPr="006D45C9" w:rsidDel="00EE7016" w:rsidRDefault="00A16D86" w:rsidP="00CC3E36">
      <w:pPr>
        <w:jc w:val="both"/>
        <w:rPr>
          <w:del w:id="232" w:author="Švecova Jitka" w:date="2025-11-06T14:36:00Z" w16du:dateUtc="2025-11-06T13:36:00Z"/>
          <w:rFonts w:ascii="Segoe UI" w:hAnsi="Segoe UI" w:cs="Segoe UI"/>
          <w:sz w:val="20"/>
          <w:szCs w:val="20"/>
        </w:rPr>
      </w:pPr>
      <w:del w:id="233" w:author="Švecova Jitka" w:date="2025-11-06T14:36:00Z" w16du:dateUtc="2025-11-06T13:36:00Z">
        <w:r w:rsidRPr="006D45C9" w:rsidDel="00EE7016">
          <w:rPr>
            <w:rFonts w:ascii="Segoe UI" w:hAnsi="Segoe UI" w:cs="Segoe UI"/>
            <w:sz w:val="20"/>
            <w:szCs w:val="20"/>
          </w:rPr>
          <w:delText>Zadavatel si je vědom, že zadáním zakázky na požadované plnění přímo dodavateli dle ZZVZ jsou současně splněny předpoklady hospodárnosti, efektivnosti a účelnosti oproti cenám tržním.</w:delText>
        </w:r>
      </w:del>
    </w:p>
    <w:p w14:paraId="578A0ABB" w14:textId="0BA8840E" w:rsidR="00811944" w:rsidRPr="006D45C9" w:rsidDel="00EE7016" w:rsidRDefault="00811944" w:rsidP="006D45C9">
      <w:pPr>
        <w:jc w:val="both"/>
        <w:rPr>
          <w:del w:id="234" w:author="Švecova Jitka" w:date="2025-11-06T14:36:00Z" w16du:dateUtc="2025-11-06T13:36:00Z"/>
          <w:rFonts w:ascii="Segoe UI" w:hAnsi="Segoe UI" w:cs="Segoe UI"/>
          <w:sz w:val="20"/>
          <w:szCs w:val="20"/>
        </w:rPr>
      </w:pPr>
    </w:p>
    <w:p w14:paraId="65CA8465" w14:textId="77777777" w:rsidR="005D3B29" w:rsidRPr="006D45C9" w:rsidRDefault="005D3B29" w:rsidP="006D45C9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F1AF5" w:rsidRPr="006D45C9" w14:paraId="0DBD90F6" w14:textId="77777777" w:rsidTr="00D94772">
        <w:tc>
          <w:tcPr>
            <w:tcW w:w="4530" w:type="dxa"/>
          </w:tcPr>
          <w:p w14:paraId="2545F614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6D45C9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6D45C9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7FE1983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3A256B91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89C5D43" w14:textId="77777777" w:rsidR="00FF1AF5" w:rsidRPr="006D45C9" w:rsidRDefault="00FF1AF5" w:rsidP="006D45C9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1B2A709" w14:textId="55174B24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(</w:t>
            </w:r>
            <w:r w:rsidRPr="006D45C9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2DBED9FD" w14:textId="77777777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FF1AF5" w:rsidRPr="006D45C9" w14:paraId="673BC512" w14:textId="77777777" w:rsidTr="00D94772">
        <w:tc>
          <w:tcPr>
            <w:tcW w:w="4530" w:type="dxa"/>
          </w:tcPr>
          <w:p w14:paraId="3C6EDCDF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041C3700" w14:textId="77777777" w:rsidR="00FF1AF5" w:rsidRPr="006D45C9" w:rsidRDefault="00FF1AF5" w:rsidP="006D45C9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4976A243" w14:textId="7111236A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žadatel/příjemce podpory</w:t>
            </w:r>
            <w:del w:id="235" w:author="Švecova Jitka" w:date="2025-11-03T14:38:00Z" w16du:dateUtc="2025-11-03T13:38:00Z">
              <w:r w:rsidRPr="006D45C9" w:rsidDel="00251FC1">
                <w:rPr>
                  <w:rFonts w:ascii="Segoe UI" w:hAnsi="Segoe UI" w:cs="Segoe UI"/>
                  <w:sz w:val="20"/>
                  <w:szCs w:val="20"/>
                </w:rPr>
                <w:delText xml:space="preserve"> OPŽP</w:delText>
              </w:r>
            </w:del>
          </w:p>
        </w:tc>
      </w:tr>
    </w:tbl>
    <w:p w14:paraId="7B04307B" w14:textId="77777777" w:rsidR="00687122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6D45C9" w:rsidSect="00B378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29" w:author="Fronček Szabová Laura" w:date="2025-11-04T14:06:00Z" w:initials="LF">
    <w:p w14:paraId="62CC8085" w14:textId="77777777" w:rsidR="00077243" w:rsidRDefault="00077243" w:rsidP="00077243">
      <w:pPr>
        <w:pStyle w:val="Textkomente"/>
      </w:pPr>
      <w:r>
        <w:rPr>
          <w:rStyle w:val="Odkaznakoment"/>
        </w:rPr>
        <w:annotationRef/>
      </w:r>
      <w:r>
        <w:t>Napsala bych: kteří splňují podmínky § 12 ZZVZ.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2CC808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06110F" w16cex:dateUtc="2025-11-04T1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CC8085" w16cid:durableId="570611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4761" w14:textId="77777777" w:rsidR="00B37813" w:rsidRDefault="00B37813" w:rsidP="00687122">
      <w:pPr>
        <w:spacing w:after="0" w:line="240" w:lineRule="auto"/>
      </w:pPr>
      <w:r>
        <w:separator/>
      </w:r>
    </w:p>
  </w:endnote>
  <w:endnote w:type="continuationSeparator" w:id="0">
    <w:p w14:paraId="4B7908AD" w14:textId="77777777" w:rsidR="00B37813" w:rsidRDefault="00B37813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8594" w14:textId="0B09DB60" w:rsidR="00A47522" w:rsidRDefault="00A4752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431AFD8" wp14:editId="45BDC63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725698230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3DA2BF" w14:textId="7E994AD5" w:rsidR="00A47522" w:rsidRPr="00A47522" w:rsidRDefault="00A47522" w:rsidP="00A475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4752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1AFD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33DA2BF" w14:textId="7E994AD5" w:rsidR="00A47522" w:rsidRPr="00A47522" w:rsidRDefault="00A47522" w:rsidP="00A475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4752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7235A" w14:textId="1642D634" w:rsidR="00CD42E6" w:rsidRPr="00722351" w:rsidRDefault="00A47522" w:rsidP="00722351">
    <w:pPr>
      <w:pStyle w:val="Zpat"/>
      <w:jc w:val="right"/>
      <w:rPr>
        <w:rFonts w:ascii="Segoe UI" w:hAnsi="Segoe UI" w:cs="Segoe UI"/>
        <w:sz w:val="20"/>
        <w:szCs w:val="20"/>
      </w:rPr>
    </w:pPr>
    <w:del w:id="236" w:author="Švecova Jitka" w:date="2025-11-07T09:14:00Z" w16du:dateUtc="2025-11-07T08:14:00Z">
      <w:r w:rsidDel="00F03D5E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DFB23F7" wp14:editId="6039A0BE">
                <wp:simplePos x="635" y="635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98525" cy="357505"/>
                <wp:effectExtent l="0" t="0" r="15875" b="0"/>
                <wp:wrapNone/>
                <wp:docPr id="298892663" name="Textové pole 3" descr="Interní informac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9EE067" w14:textId="46138FA2" w:rsidR="00A47522" w:rsidRPr="00A47522" w:rsidRDefault="00A47522" w:rsidP="00A47522">
                            <w:pPr>
                              <w:spacing w:after="0"/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A47522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t>Interní informace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FB23F7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7" type="#_x0000_t202" alt="Interní informace" style="position:absolute;left:0;text-align:left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  <v:textbox style="mso-fit-shape-to-text:t" inset="0,0,0,15pt">
                  <w:txbxContent>
                    <w:p w14:paraId="0C9EE067" w14:textId="46138FA2" w:rsidR="00A47522" w:rsidRPr="00A47522" w:rsidRDefault="00A47522" w:rsidP="00A47522">
                      <w:pPr>
                        <w:spacing w:after="0"/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</w:pPr>
                      <w:r w:rsidRPr="00A47522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t>Interní informace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722351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22351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22351">
          <w:rPr>
            <w:rFonts w:ascii="Segoe UI" w:hAnsi="Segoe UI" w:cs="Segoe UI"/>
            <w:sz w:val="16"/>
            <w:szCs w:val="20"/>
          </w:rPr>
          <w:t>1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722351" w:rsidRPr="00F41FE4">
          <w:rPr>
            <w:rFonts w:ascii="Segoe UI" w:hAnsi="Segoe UI" w:cs="Segoe UI"/>
            <w:sz w:val="16"/>
            <w:szCs w:val="20"/>
          </w:rPr>
          <w:t>/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22351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22351">
          <w:rPr>
            <w:rFonts w:ascii="Segoe UI" w:hAnsi="Segoe UI" w:cs="Segoe UI"/>
            <w:sz w:val="16"/>
            <w:szCs w:val="20"/>
          </w:rPr>
          <w:t>2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00A7" w14:textId="455B5AA8" w:rsidR="00A47522" w:rsidRDefault="00A4752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CB1C335" wp14:editId="6666165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378397372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044BF1" w14:textId="54E20EAD" w:rsidR="00A47522" w:rsidRPr="00A47522" w:rsidRDefault="00A47522" w:rsidP="00A475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4752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1C3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19044BF1" w14:textId="54E20EAD" w:rsidR="00A47522" w:rsidRPr="00A47522" w:rsidRDefault="00A47522" w:rsidP="00A475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4752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7EA" w14:textId="77777777" w:rsidR="00B37813" w:rsidRDefault="00B37813" w:rsidP="00687122">
      <w:pPr>
        <w:spacing w:after="0" w:line="240" w:lineRule="auto"/>
      </w:pPr>
      <w:r>
        <w:separator/>
      </w:r>
    </w:p>
  </w:footnote>
  <w:footnote w:type="continuationSeparator" w:id="0">
    <w:p w14:paraId="0C3F84B8" w14:textId="77777777" w:rsidR="00B37813" w:rsidRDefault="00B37813" w:rsidP="00687122">
      <w:pPr>
        <w:spacing w:after="0" w:line="240" w:lineRule="auto"/>
      </w:pPr>
      <w:r>
        <w:continuationSeparator/>
      </w:r>
    </w:p>
  </w:footnote>
  <w:footnote w:id="1">
    <w:p w14:paraId="27DAB2B2" w14:textId="77777777" w:rsidR="00D30290" w:rsidRPr="00D30290" w:rsidRDefault="00D30290">
      <w:pPr>
        <w:pStyle w:val="Textpoznpodarou"/>
        <w:jc w:val="both"/>
        <w:rPr>
          <w:rFonts w:ascii="Segoe UI" w:hAnsi="Segoe UI" w:cs="Segoe UI"/>
          <w:sz w:val="16"/>
          <w:szCs w:val="16"/>
        </w:rPr>
        <w:pPrChange w:id="81" w:author="Švecova Jitka" w:date="2025-11-07T09:08:00Z" w16du:dateUtc="2025-11-07T08:08:00Z">
          <w:pPr>
            <w:pStyle w:val="Textpoznpodarou"/>
          </w:pPr>
        </w:pPrChange>
      </w:pPr>
      <w:r>
        <w:rPr>
          <w:rStyle w:val="Znakapoznpodarou"/>
        </w:rPr>
        <w:footnoteRef/>
      </w:r>
      <w:r>
        <w:t xml:space="preserve"> </w:t>
      </w:r>
      <w:r w:rsidRPr="00D30290">
        <w:rPr>
          <w:rFonts w:ascii="Segoe UI" w:hAnsi="Segoe UI" w:cs="Segoe UI"/>
          <w:sz w:val="16"/>
          <w:szCs w:val="16"/>
        </w:rPr>
        <w:t>Úhrada mezi veřejnými zadavateli je omezena jen na nutné vynaložené náklady</w:t>
      </w:r>
      <w:r>
        <w:rPr>
          <w:rFonts w:ascii="Segoe UI" w:hAnsi="Segoe UI" w:cs="Segoe UI"/>
          <w:sz w:val="16"/>
          <w:szCs w:val="16"/>
        </w:rPr>
        <w:t xml:space="preserve"> (cílem není zisk pro žádného ze zúčastněných veřejných zadavatelů)</w:t>
      </w:r>
      <w:r w:rsidR="003327C8">
        <w:rPr>
          <w:rFonts w:ascii="Segoe UI" w:hAnsi="Segoe UI" w:cs="Segoe UI"/>
          <w:sz w:val="16"/>
          <w:szCs w:val="16"/>
        </w:rPr>
        <w:t xml:space="preserve"> tak, aby předmětná veřejné potřeby byly zajišťovány efektivněji</w:t>
      </w:r>
      <w:r w:rsidRPr="00D30290">
        <w:rPr>
          <w:rFonts w:ascii="Segoe UI" w:hAnsi="Segoe UI" w:cs="Segoe UI"/>
          <w:sz w:val="16"/>
          <w:szCs w:val="16"/>
        </w:rPr>
        <w:t>.</w:t>
      </w:r>
    </w:p>
  </w:footnote>
  <w:footnote w:id="2">
    <w:p w14:paraId="7F6047F2" w14:textId="4B3D75B1" w:rsidR="0014330A" w:rsidRDefault="0014330A">
      <w:pPr>
        <w:pStyle w:val="Textpoznpodarou"/>
        <w:jc w:val="both"/>
        <w:pPrChange w:id="107" w:author="Švecova Jitka" w:date="2025-11-07T09:08:00Z" w16du:dateUtc="2025-11-07T08:08:00Z">
          <w:pPr>
            <w:pStyle w:val="Textpoznpodarou"/>
          </w:pPr>
        </w:pPrChange>
      </w:pPr>
      <w:ins w:id="108" w:author="Švecova Jitka" w:date="2025-11-07T09:07:00Z" w16du:dateUtc="2025-11-07T08:07:00Z">
        <w:r>
          <w:rPr>
            <w:rStyle w:val="Znakapoznpodarou"/>
          </w:rPr>
          <w:footnoteRef/>
        </w:r>
        <w:r>
          <w:t xml:space="preserve"> </w:t>
        </w:r>
      </w:ins>
      <w:moveToRangeStart w:id="109" w:author="Švecova Jitka" w:date="2025-11-07T09:07:00Z" w:name="move213398892"/>
      <w:del w:id="110" w:author="Švecova Jitka" w:date="2025-11-07T09:09:00Z" w16du:dateUtc="2025-11-07T08:09:00Z">
        <w:r w:rsidRPr="0014330A" w:rsidDel="004B269A">
          <w:rPr>
            <w:rFonts w:ascii="Segoe UI" w:hAnsi="Segoe UI" w:cs="Segoe UI"/>
            <w:sz w:val="16"/>
            <w:szCs w:val="16"/>
            <w:rPrChange w:id="111" w:author="Švecova Jitka" w:date="2025-11-07T09:08:00Z" w16du:dateUtc="2025-11-07T08:08:00Z">
              <w:rPr/>
            </w:rPrChange>
          </w:rPr>
          <w:delText xml:space="preserve">za </w:delText>
        </w:r>
      </w:del>
      <w:ins w:id="112" w:author="Švecova Jitka" w:date="2025-11-07T09:09:00Z" w16du:dateUtc="2025-11-07T08:09:00Z">
        <w:r w:rsidR="004B269A">
          <w:rPr>
            <w:rFonts w:ascii="Segoe UI" w:hAnsi="Segoe UI" w:cs="Segoe UI"/>
            <w:sz w:val="16"/>
            <w:szCs w:val="16"/>
          </w:rPr>
          <w:t>Z</w:t>
        </w:r>
        <w:r w:rsidR="004B269A" w:rsidRPr="0014330A">
          <w:rPr>
            <w:rFonts w:ascii="Segoe UI" w:hAnsi="Segoe UI" w:cs="Segoe UI"/>
            <w:sz w:val="16"/>
            <w:szCs w:val="16"/>
            <w:rPrChange w:id="113" w:author="Švecova Jitka" w:date="2025-11-07T09:08:00Z" w16du:dateUtc="2025-11-07T08:08:00Z">
              <w:rPr/>
            </w:rPrChange>
          </w:rPr>
          <w:t xml:space="preserve">a </w:t>
        </w:r>
      </w:ins>
      <w:r w:rsidRPr="0014330A">
        <w:rPr>
          <w:rFonts w:ascii="Segoe UI" w:hAnsi="Segoe UI" w:cs="Segoe UI"/>
          <w:sz w:val="16"/>
          <w:szCs w:val="16"/>
          <w:rPrChange w:id="114" w:author="Švecova Jitka" w:date="2025-11-07T09:08:00Z" w16du:dateUtc="2025-11-07T08:08:00Z">
            <w:rPr/>
          </w:rPrChange>
        </w:rPr>
        <w:t>3 účetní období předcházející účetnímu období, ve kterém došlo k uzavření smlouvy. Vznikla-li nebo zahájila-li právnická osoba příslušnou činnost později nebo došlo k reorganizaci jejích činností, postačí, že dosažení podmínek podle odstavce 1 je věrohodné, zejména na základě plánů činnosti.</w:t>
      </w:r>
      <w:moveToRangeEnd w:id="109"/>
    </w:p>
  </w:footnote>
  <w:footnote w:id="3">
    <w:p w14:paraId="0C061D2D" w14:textId="77777777" w:rsidR="006C7194" w:rsidDel="00201446" w:rsidRDefault="006C7194" w:rsidP="005039CD">
      <w:pPr>
        <w:pStyle w:val="Textpoznpodarou"/>
        <w:jc w:val="both"/>
        <w:rPr>
          <w:del w:id="177" w:author="Švecova Jitka" w:date="2025-11-06T14:33:00Z" w16du:dateUtc="2025-11-06T13:33:00Z"/>
        </w:rPr>
      </w:pPr>
      <w:del w:id="178" w:author="Švecova Jitka" w:date="2025-11-06T14:33:00Z" w16du:dateUtc="2025-11-06T13:33:00Z">
        <w:r w:rsidRPr="006C7194" w:rsidDel="00201446">
          <w:rPr>
            <w:rStyle w:val="Znakapoznpodarou"/>
            <w:rFonts w:ascii="Segoe UI" w:hAnsi="Segoe UI" w:cs="Segoe UI"/>
            <w:sz w:val="16"/>
            <w:szCs w:val="16"/>
          </w:rPr>
          <w:footnoteRef/>
        </w:r>
        <w:r w:rsidRPr="006C7194" w:rsidDel="00201446">
          <w:rPr>
            <w:rFonts w:ascii="Segoe UI" w:hAnsi="Segoe UI" w:cs="Segoe UI"/>
            <w:sz w:val="16"/>
            <w:szCs w:val="16"/>
          </w:rPr>
          <w:delText xml:space="preserve"> V případě </w:delText>
        </w:r>
        <w:r w:rsidDel="00201446">
          <w:rPr>
            <w:rFonts w:ascii="Segoe UI" w:hAnsi="Segoe UI" w:cs="Segoe UI"/>
            <w:sz w:val="16"/>
            <w:szCs w:val="16"/>
          </w:rPr>
          <w:delText>neexistence</w:delText>
        </w:r>
        <w:r w:rsidRPr="006C7194" w:rsidDel="00201446">
          <w:rPr>
            <w:rFonts w:ascii="Segoe UI" w:hAnsi="Segoe UI" w:cs="Segoe UI"/>
            <w:sz w:val="16"/>
            <w:szCs w:val="16"/>
          </w:rPr>
          <w:delText xml:space="preserve"> plnění dodavatel po dobu 3 účetní období je nutné</w:delText>
        </w:r>
        <w:r w:rsidDel="00201446">
          <w:rPr>
            <w:rFonts w:ascii="Segoe UI" w:hAnsi="Segoe UI" w:cs="Segoe UI"/>
            <w:sz w:val="16"/>
            <w:szCs w:val="16"/>
          </w:rPr>
          <w:delText xml:space="preserve"> </w:delText>
        </w:r>
        <w:r w:rsidR="00FE59E2" w:rsidDel="00201446">
          <w:rPr>
            <w:rFonts w:ascii="Segoe UI" w:hAnsi="Segoe UI" w:cs="Segoe UI"/>
            <w:sz w:val="16"/>
            <w:szCs w:val="16"/>
          </w:rPr>
          <w:delText xml:space="preserve">jiným způsobem </w:delText>
        </w:r>
        <w:r w:rsidDel="00201446">
          <w:rPr>
            <w:rFonts w:ascii="Segoe UI" w:hAnsi="Segoe UI" w:cs="Segoe UI"/>
            <w:sz w:val="16"/>
            <w:szCs w:val="16"/>
          </w:rPr>
          <w:delText>prokázat, že podíl činnosti odpovídá stanoveným podmínkám (např. z</w:delText>
        </w:r>
        <w:r w:rsidR="00FE59E2" w:rsidDel="00201446">
          <w:rPr>
            <w:rFonts w:ascii="Segoe UI" w:hAnsi="Segoe UI" w:cs="Segoe UI"/>
            <w:sz w:val="16"/>
            <w:szCs w:val="16"/>
          </w:rPr>
          <w:delText xml:space="preserve"> </w:delText>
        </w:r>
        <w:r w:rsidDel="00201446">
          <w:rPr>
            <w:rFonts w:ascii="Segoe UI" w:hAnsi="Segoe UI" w:cs="Segoe UI"/>
            <w:sz w:val="16"/>
            <w:szCs w:val="16"/>
          </w:rPr>
          <w:delText xml:space="preserve">plánů činnosti dotčené osoby </w:delText>
        </w:r>
        <w:r w:rsidR="00FE59E2" w:rsidDel="00201446">
          <w:rPr>
            <w:rFonts w:ascii="Segoe UI" w:hAnsi="Segoe UI" w:cs="Segoe UI"/>
            <w:sz w:val="16"/>
            <w:szCs w:val="16"/>
          </w:rPr>
          <w:delText>v kombinaci s</w:delText>
        </w:r>
        <w:r w:rsidDel="00201446">
          <w:rPr>
            <w:rFonts w:ascii="Segoe UI" w:hAnsi="Segoe UI" w:cs="Segoe UI"/>
            <w:sz w:val="16"/>
            <w:szCs w:val="16"/>
          </w:rPr>
          <w:delText xml:space="preserve"> dosavadními obraty či náklady do doby vzniku/reorganizace dodavatele)</w:delText>
        </w:r>
        <w:r w:rsidR="008B5505" w:rsidDel="00201446">
          <w:rPr>
            <w:rFonts w:ascii="Segoe UI" w:hAnsi="Segoe UI" w:cs="Segoe UI"/>
            <w:sz w:val="16"/>
            <w:szCs w:val="16"/>
          </w:rPr>
          <w:delText>.</w:delText>
        </w:r>
      </w:del>
    </w:p>
  </w:footnote>
  <w:footnote w:id="4">
    <w:p w14:paraId="6F8B7481" w14:textId="77777777" w:rsidR="006D7C0D" w:rsidRDefault="006D7C0D">
      <w:pPr>
        <w:pStyle w:val="Textpoznpodarou"/>
        <w:jc w:val="both"/>
        <w:rPr>
          <w:ins w:id="204" w:author="Švecova Jitka" w:date="2025-11-06T14:35:00Z" w16du:dateUtc="2025-11-06T13:35:00Z"/>
        </w:rPr>
        <w:pPrChange w:id="205" w:author="Švecova Jitka" w:date="2025-11-07T09:08:00Z" w16du:dateUtc="2025-11-07T08:08:00Z">
          <w:pPr>
            <w:pStyle w:val="Textpoznpodarou"/>
          </w:pPr>
        </w:pPrChange>
      </w:pPr>
      <w:ins w:id="206" w:author="Švecova Jitka" w:date="2025-11-06T14:35:00Z" w16du:dateUtc="2025-11-06T13:35:00Z">
        <w:r>
          <w:rPr>
            <w:rStyle w:val="Znakapoznpodarou"/>
          </w:rPr>
          <w:footnoteRef/>
        </w:r>
        <w:r>
          <w:t xml:space="preserve"> </w:t>
        </w:r>
        <w:r w:rsidRPr="00D23572">
          <w:rPr>
            <w:rFonts w:ascii="Segoe UI" w:hAnsi="Segoe UI" w:cs="Segoe UI"/>
            <w:sz w:val="16"/>
            <w:szCs w:val="16"/>
          </w:rPr>
          <w:t>Žadatel/příjemce je zároveň povinen předložit poskytovateli podpory kalkulaci nákladů, z níž bude zřejmé, že cena sjednaná neobsahuje žádný zisk (ziskovou marži).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F3962" w14:textId="77777777" w:rsidR="00F03D5E" w:rsidRDefault="00F03D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8D22" w14:textId="3EB9199E" w:rsidR="00937F0D" w:rsidRDefault="00DE39C4">
    <w:pPr>
      <w:pStyle w:val="Zhlav"/>
    </w:pPr>
    <w:r>
      <w:rPr>
        <w:noProof/>
        <w:lang w:eastAsia="cs-CZ"/>
      </w:rPr>
      <w:drawing>
        <wp:inline distT="0" distB="0" distL="0" distR="0" wp14:anchorId="5E18AA53" wp14:editId="75AC6F3C">
          <wp:extent cx="5759450" cy="420370"/>
          <wp:effectExtent l="0" t="0" r="0" b="0"/>
          <wp:docPr id="105791925" name="Obrázek 10579192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C32964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8A8A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97E0F49" wp14:editId="741D6C8F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975002">
    <w:abstractNumId w:val="1"/>
  </w:num>
  <w:num w:numId="2" w16cid:durableId="578489392">
    <w:abstractNumId w:val="3"/>
  </w:num>
  <w:num w:numId="3" w16cid:durableId="1630938403">
    <w:abstractNumId w:val="0"/>
  </w:num>
  <w:num w:numId="4" w16cid:durableId="8830778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onček Szabová Laura">
    <w15:presenceInfo w15:providerId="AD" w15:userId="S::Laura.Froncek.Szabova@nakit.cz::8e71e2a5-12f2-4de5-a512-8886a30bbcb8"/>
  </w15:person>
  <w15:person w15:author="Švecova Jitka">
    <w15:presenceInfo w15:providerId="AD" w15:userId="S::jsvecova@sfzp.cz::77a5001b-ed55-4fba-8c30-a6d6c5a872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1F58"/>
    <w:rsid w:val="00055ECB"/>
    <w:rsid w:val="00071CF9"/>
    <w:rsid w:val="00077243"/>
    <w:rsid w:val="000E1F53"/>
    <w:rsid w:val="0010724E"/>
    <w:rsid w:val="0014330A"/>
    <w:rsid w:val="001501AC"/>
    <w:rsid w:val="00191BBC"/>
    <w:rsid w:val="001B58D1"/>
    <w:rsid w:val="001B5AE3"/>
    <w:rsid w:val="00200BC6"/>
    <w:rsid w:val="00201446"/>
    <w:rsid w:val="00226EAD"/>
    <w:rsid w:val="00234CA6"/>
    <w:rsid w:val="00251FC1"/>
    <w:rsid w:val="00294AC2"/>
    <w:rsid w:val="002B5E94"/>
    <w:rsid w:val="002D0274"/>
    <w:rsid w:val="002E1510"/>
    <w:rsid w:val="003327C8"/>
    <w:rsid w:val="0033515C"/>
    <w:rsid w:val="00343223"/>
    <w:rsid w:val="003839F0"/>
    <w:rsid w:val="003A7A16"/>
    <w:rsid w:val="003B1366"/>
    <w:rsid w:val="003B7C16"/>
    <w:rsid w:val="00402A5C"/>
    <w:rsid w:val="004037DF"/>
    <w:rsid w:val="00444D75"/>
    <w:rsid w:val="0045725A"/>
    <w:rsid w:val="00477462"/>
    <w:rsid w:val="004A1C70"/>
    <w:rsid w:val="004B269A"/>
    <w:rsid w:val="00501C5C"/>
    <w:rsid w:val="005039CD"/>
    <w:rsid w:val="005052C6"/>
    <w:rsid w:val="00515D1E"/>
    <w:rsid w:val="00516124"/>
    <w:rsid w:val="00535025"/>
    <w:rsid w:val="00543BF6"/>
    <w:rsid w:val="00554401"/>
    <w:rsid w:val="005716EA"/>
    <w:rsid w:val="005C07F1"/>
    <w:rsid w:val="005C0BF7"/>
    <w:rsid w:val="005D3B29"/>
    <w:rsid w:val="005D49B8"/>
    <w:rsid w:val="005E7694"/>
    <w:rsid w:val="00604EC9"/>
    <w:rsid w:val="00631C8C"/>
    <w:rsid w:val="006358AF"/>
    <w:rsid w:val="00647B37"/>
    <w:rsid w:val="00651DC3"/>
    <w:rsid w:val="00657E5A"/>
    <w:rsid w:val="00674F6D"/>
    <w:rsid w:val="00687122"/>
    <w:rsid w:val="00697A3F"/>
    <w:rsid w:val="006C3C6B"/>
    <w:rsid w:val="006C7194"/>
    <w:rsid w:val="006D45C9"/>
    <w:rsid w:val="006D7C0D"/>
    <w:rsid w:val="00707073"/>
    <w:rsid w:val="00712012"/>
    <w:rsid w:val="00714B22"/>
    <w:rsid w:val="00722351"/>
    <w:rsid w:val="0073478F"/>
    <w:rsid w:val="00736293"/>
    <w:rsid w:val="007533CC"/>
    <w:rsid w:val="00760FB1"/>
    <w:rsid w:val="00771A38"/>
    <w:rsid w:val="00777ED3"/>
    <w:rsid w:val="00784757"/>
    <w:rsid w:val="007D2F34"/>
    <w:rsid w:val="007E000E"/>
    <w:rsid w:val="007E3DB5"/>
    <w:rsid w:val="0080531E"/>
    <w:rsid w:val="008105C6"/>
    <w:rsid w:val="00811944"/>
    <w:rsid w:val="00851E9D"/>
    <w:rsid w:val="008A2150"/>
    <w:rsid w:val="008B5505"/>
    <w:rsid w:val="008B70A4"/>
    <w:rsid w:val="008C5CB2"/>
    <w:rsid w:val="008C637E"/>
    <w:rsid w:val="00907BCF"/>
    <w:rsid w:val="00913FCB"/>
    <w:rsid w:val="00917BCC"/>
    <w:rsid w:val="00934144"/>
    <w:rsid w:val="00937F0D"/>
    <w:rsid w:val="00940BCF"/>
    <w:rsid w:val="009607D7"/>
    <w:rsid w:val="00964BA8"/>
    <w:rsid w:val="00995618"/>
    <w:rsid w:val="009B217B"/>
    <w:rsid w:val="009C4B27"/>
    <w:rsid w:val="009D237F"/>
    <w:rsid w:val="00A16D86"/>
    <w:rsid w:val="00A4679A"/>
    <w:rsid w:val="00A47522"/>
    <w:rsid w:val="00A6166E"/>
    <w:rsid w:val="00A8305F"/>
    <w:rsid w:val="00AB79BE"/>
    <w:rsid w:val="00AC76EF"/>
    <w:rsid w:val="00AE38C3"/>
    <w:rsid w:val="00AE5B00"/>
    <w:rsid w:val="00AF2F9B"/>
    <w:rsid w:val="00B0069E"/>
    <w:rsid w:val="00B11D05"/>
    <w:rsid w:val="00B16ACE"/>
    <w:rsid w:val="00B34980"/>
    <w:rsid w:val="00B37813"/>
    <w:rsid w:val="00B564B4"/>
    <w:rsid w:val="00B650E4"/>
    <w:rsid w:val="00B81FC6"/>
    <w:rsid w:val="00BA3BB2"/>
    <w:rsid w:val="00BC6F3B"/>
    <w:rsid w:val="00BE2682"/>
    <w:rsid w:val="00C22EE2"/>
    <w:rsid w:val="00C77240"/>
    <w:rsid w:val="00C97538"/>
    <w:rsid w:val="00CC3E36"/>
    <w:rsid w:val="00CD42E6"/>
    <w:rsid w:val="00D01B58"/>
    <w:rsid w:val="00D30290"/>
    <w:rsid w:val="00D545CD"/>
    <w:rsid w:val="00D6245C"/>
    <w:rsid w:val="00D90856"/>
    <w:rsid w:val="00D94772"/>
    <w:rsid w:val="00DC685B"/>
    <w:rsid w:val="00DE39C4"/>
    <w:rsid w:val="00E47744"/>
    <w:rsid w:val="00E5764F"/>
    <w:rsid w:val="00E61984"/>
    <w:rsid w:val="00E8705E"/>
    <w:rsid w:val="00E90F94"/>
    <w:rsid w:val="00EE7016"/>
    <w:rsid w:val="00EF6A77"/>
    <w:rsid w:val="00F03D5E"/>
    <w:rsid w:val="00F1459E"/>
    <w:rsid w:val="00F578BC"/>
    <w:rsid w:val="00F819A9"/>
    <w:rsid w:val="00FE59E2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B21CF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Revize">
    <w:name w:val="Revision"/>
    <w:hidden/>
    <w:uiPriority w:val="99"/>
    <w:semiHidden/>
    <w:rsid w:val="00251FC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475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5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5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5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522"/>
    <w:rPr>
      <w:b/>
      <w:bCs/>
      <w:sz w:val="20"/>
      <w:szCs w:val="20"/>
    </w:rPr>
  </w:style>
  <w:style w:type="paragraph" w:customStyle="1" w:styleId="l4">
    <w:name w:val="l4"/>
    <w:basedOn w:val="Normln"/>
    <w:rsid w:val="00AB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B79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356C63-B511-4B0C-A66F-75BEC44E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B3910C-3B95-487C-9380-99B91584EA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F11610-E6F9-4609-9ACC-0AB0C4E9DF3B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4.xml><?xml version="1.0" encoding="utf-8"?>
<ds:datastoreItem xmlns:ds="http://schemas.openxmlformats.org/officeDocument/2006/customXml" ds:itemID="{13278FC1-4E67-4C32-B023-61E09B4C687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756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Švecova Jitka</cp:lastModifiedBy>
  <cp:revision>66</cp:revision>
  <dcterms:created xsi:type="dcterms:W3CDTF">2018-08-21T08:46:00Z</dcterms:created>
  <dcterms:modified xsi:type="dcterms:W3CDTF">2025-11-07T08:14:00Z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5228acbc,66dc10b6,11d0bd77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